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3392EC3F" w:rsidR="009D60D5" w:rsidRPr="001B5605" w:rsidRDefault="00DD3827"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3E2D51">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7777777" w:rsidR="00C2145A" w:rsidRPr="001B5605" w:rsidRDefault="00C2145A" w:rsidP="00357B46">
            <w:pPr>
              <w:rPr>
                <w:rFonts w:asciiTheme="minorHAnsi" w:hAnsiTheme="minorHAnsi"/>
                <w:b/>
                <w:sz w:val="24"/>
              </w:rPr>
            </w:pPr>
            <w:r>
              <w:rPr>
                <w:rFonts w:asciiTheme="minorHAnsi" w:hAnsiTheme="minorHAnsi"/>
                <w:b/>
                <w:bCs/>
                <w:smallCaps/>
                <w:sz w:val="24"/>
                <w:highlight w:val="yellow"/>
                <w:lang w:val="en"/>
              </w:rPr>
              <w:t>Number</w:t>
            </w:r>
            <w:r>
              <w:rPr>
                <w:rFonts w:asciiTheme="minorHAnsi" w:hAnsiTheme="minorHAnsi"/>
                <w:b/>
                <w:bCs/>
                <w:smallCaps/>
                <w:sz w:val="24"/>
                <w:lang w:val="en"/>
              </w:rPr>
              <w:t xml:space="preserve">: </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095F40"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4CDA7379" w:rsidR="00741D2D" w:rsidRPr="00263FD0" w:rsidRDefault="003E2D51" w:rsidP="00996FEA">
            <w:pPr>
              <w:rPr>
                <w:rFonts w:asciiTheme="minorHAnsi" w:hAnsiTheme="minorHAnsi" w:cs="Arial"/>
                <w:sz w:val="24"/>
                <w:lang w:val="en-GB"/>
              </w:rPr>
            </w:pPr>
            <w:r w:rsidRPr="0072578A">
              <w:rPr>
                <w:rFonts w:asciiTheme="minorHAnsi" w:hAnsiTheme="minorHAnsi" w:cstheme="minorHAnsi"/>
                <w:b/>
                <w:bCs/>
                <w:caps/>
                <w:sz w:val="22"/>
                <w:szCs w:val="22"/>
                <w:lang w:val="en"/>
              </w:rPr>
              <w:t xml:space="preserve">MID-TERM EVALUATION OF THE REGIONAL </w:t>
            </w:r>
            <w:proofErr w:type="gramStart"/>
            <w:r w:rsidRPr="0072578A">
              <w:rPr>
                <w:rFonts w:asciiTheme="minorHAnsi" w:hAnsiTheme="minorHAnsi" w:cstheme="minorHAnsi"/>
                <w:b/>
                <w:bCs/>
                <w:caps/>
                <w:sz w:val="22"/>
                <w:szCs w:val="22"/>
                <w:lang w:val="en"/>
              </w:rPr>
              <w:t>TEACHERS</w:t>
            </w:r>
            <w:proofErr w:type="gramEnd"/>
            <w:r w:rsidRPr="0072578A">
              <w:rPr>
                <w:rFonts w:asciiTheme="minorHAnsi" w:hAnsiTheme="minorHAnsi" w:cstheme="minorHAnsi"/>
                <w:b/>
                <w:bCs/>
                <w:caps/>
                <w:sz w:val="22"/>
                <w:szCs w:val="22"/>
                <w:lang w:val="en"/>
              </w:rPr>
              <w:t xml:space="preserve"> INITIATIVE FOR AFRICA FACILITY</w:t>
            </w:r>
          </w:p>
        </w:tc>
      </w:tr>
      <w:tr w:rsidR="008714BB" w:rsidRPr="00095F40"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095F40"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71128E92" w:rsidR="00741D2D" w:rsidRPr="00263FD0" w:rsidRDefault="00741D2D" w:rsidP="00E953FE">
            <w:pPr>
              <w:rPr>
                <w:rFonts w:asciiTheme="minorHAnsi" w:hAnsiTheme="minorHAnsi" w:cs="Arial"/>
                <w:sz w:val="24"/>
                <w:lang w:val="en-GB"/>
              </w:rPr>
            </w:pPr>
          </w:p>
        </w:tc>
      </w:tr>
      <w:tr w:rsidR="008714BB" w:rsidRPr="00095F40"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095F40"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11"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12"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A4E2F49" w14:textId="420A5618" w:rsidR="00554974" w:rsidRPr="00263FD0" w:rsidRDefault="00801ECC"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p>
          <w:p w14:paraId="012CC13F" w14:textId="4CD0CBD5" w:rsidR="00707B69" w:rsidRPr="00B4244A" w:rsidRDefault="002575A9" w:rsidP="002575A9">
            <w:pPr>
              <w:tabs>
                <w:tab w:val="left" w:pos="510"/>
                <w:tab w:val="left" w:pos="10977"/>
              </w:tabs>
              <w:spacing w:before="120"/>
              <w:ind w:right="83"/>
              <w:jc w:val="both"/>
              <w:rPr>
                <w:rFonts w:asciiTheme="minorHAnsi" w:hAnsiTheme="minorHAnsi"/>
                <w:sz w:val="22"/>
                <w:szCs w:val="22"/>
                <w:lang w:val="en-GB"/>
              </w:rPr>
            </w:pPr>
            <w:r w:rsidRPr="00095F40">
              <w:rPr>
                <w:rFonts w:asciiTheme="minorHAnsi" w:hAnsiTheme="minorHAnsi"/>
                <w:sz w:val="22"/>
                <w:szCs w:val="22"/>
                <w:lang w:val="en"/>
              </w:rPr>
              <w:t>adapted procedure in application of Articles L. 2123-1 and R. 2123-1 to R. 2123-7 of CCP</w:t>
            </w: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3"/>
          <w:footerReference w:type="default" r:id="rId14"/>
          <w:headerReference w:type="first" r:id="rId15"/>
          <w:footerReference w:type="first" r:id="rId16"/>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Pr="00303837">
              <w:rPr>
                <w:rStyle w:val="Lienhypertexte"/>
                <w:b/>
                <w:caps/>
                <w:noProof/>
              </w:rPr>
              <w:t>ARTICLE 1:</w:t>
            </w:r>
            <w:r>
              <w:rPr>
                <w:rFonts w:asciiTheme="minorHAnsi" w:eastAsiaTheme="minorEastAsia" w:hAnsiTheme="minorHAnsi" w:cstheme="minorBidi"/>
                <w:noProof/>
                <w:sz w:val="22"/>
                <w:szCs w:val="22"/>
              </w:rPr>
              <w:tab/>
            </w:r>
            <w:r w:rsidRPr="00303837">
              <w:rPr>
                <w:rStyle w:val="Lienhypertexte"/>
                <w:b/>
                <w:bCs/>
                <w:caps/>
                <w:noProof/>
                <w:lang w:val="en"/>
              </w:rPr>
              <w:t>Object of the contract</w:t>
            </w:r>
            <w:r>
              <w:rPr>
                <w:noProof/>
                <w:webHidden/>
              </w:rPr>
              <w:tab/>
            </w:r>
            <w:r>
              <w:rPr>
                <w:noProof/>
                <w:webHidden/>
              </w:rPr>
              <w:fldChar w:fldCharType="begin"/>
            </w:r>
            <w:r>
              <w:rPr>
                <w:noProof/>
                <w:webHidden/>
              </w:rPr>
              <w:instrText xml:space="preserve"> PAGEREF _Toc140836305 \h </w:instrText>
            </w:r>
            <w:r>
              <w:rPr>
                <w:noProof/>
                <w:webHidden/>
              </w:rPr>
            </w:r>
            <w:r>
              <w:rPr>
                <w:noProof/>
                <w:webHidden/>
              </w:rPr>
              <w:fldChar w:fldCharType="separate"/>
            </w:r>
            <w:r>
              <w:rPr>
                <w:noProof/>
                <w:webHidden/>
              </w:rPr>
              <w:t>6</w:t>
            </w:r>
            <w:r>
              <w:rPr>
                <w:noProof/>
                <w:webHidden/>
              </w:rPr>
              <w:fldChar w:fldCharType="end"/>
            </w:r>
          </w:hyperlink>
        </w:p>
        <w:p w14:paraId="51C5CA69"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Pr="00303837">
              <w:rPr>
                <w:rStyle w:val="Lienhypertexte"/>
                <w:b/>
                <w:caps/>
                <w:noProof/>
              </w:rPr>
              <w:t>ARTICLE 2:</w:t>
            </w:r>
            <w:r>
              <w:rPr>
                <w:rFonts w:asciiTheme="minorHAnsi" w:eastAsiaTheme="minorEastAsia" w:hAnsiTheme="minorHAnsi" w:cstheme="minorBidi"/>
                <w:noProof/>
                <w:sz w:val="22"/>
                <w:szCs w:val="22"/>
              </w:rPr>
              <w:tab/>
            </w:r>
            <w:r w:rsidRPr="00303837">
              <w:rPr>
                <w:rStyle w:val="Lienhypertexte"/>
                <w:b/>
                <w:bCs/>
                <w:caps/>
                <w:noProof/>
                <w:lang w:val="en"/>
              </w:rPr>
              <w:t>Contractual documents</w:t>
            </w:r>
            <w:r>
              <w:rPr>
                <w:noProof/>
                <w:webHidden/>
              </w:rPr>
              <w:tab/>
            </w:r>
            <w:r>
              <w:rPr>
                <w:noProof/>
                <w:webHidden/>
              </w:rPr>
              <w:fldChar w:fldCharType="begin"/>
            </w:r>
            <w:r>
              <w:rPr>
                <w:noProof/>
                <w:webHidden/>
              </w:rPr>
              <w:instrText xml:space="preserve"> PAGEREF _Toc140836306 \h </w:instrText>
            </w:r>
            <w:r>
              <w:rPr>
                <w:noProof/>
                <w:webHidden/>
              </w:rPr>
            </w:r>
            <w:r>
              <w:rPr>
                <w:noProof/>
                <w:webHidden/>
              </w:rPr>
              <w:fldChar w:fldCharType="separate"/>
            </w:r>
            <w:r>
              <w:rPr>
                <w:noProof/>
                <w:webHidden/>
              </w:rPr>
              <w:t>6</w:t>
            </w:r>
            <w:r>
              <w:rPr>
                <w:noProof/>
                <w:webHidden/>
              </w:rPr>
              <w:fldChar w:fldCharType="end"/>
            </w:r>
          </w:hyperlink>
        </w:p>
        <w:p w14:paraId="2BF2F4C3"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Pr="00303837">
              <w:rPr>
                <w:rStyle w:val="Lienhypertexte"/>
                <w:b/>
                <w:caps/>
                <w:noProof/>
              </w:rPr>
              <w:t>ARTICLE 3:</w:t>
            </w:r>
            <w:r>
              <w:rPr>
                <w:rFonts w:asciiTheme="minorHAnsi" w:eastAsiaTheme="minorEastAsia" w:hAnsiTheme="minorHAnsi" w:cstheme="minorBidi"/>
                <w:noProof/>
                <w:sz w:val="22"/>
                <w:szCs w:val="22"/>
              </w:rPr>
              <w:tab/>
            </w:r>
            <w:r w:rsidRPr="00303837">
              <w:rPr>
                <w:rStyle w:val="Lienhypertexte"/>
                <w:b/>
                <w:bCs/>
                <w:caps/>
                <w:noProof/>
                <w:lang w:val="en"/>
              </w:rPr>
              <w:t>General characteristics of the Contract</w:t>
            </w:r>
            <w:r>
              <w:rPr>
                <w:noProof/>
                <w:webHidden/>
              </w:rPr>
              <w:tab/>
            </w:r>
            <w:r>
              <w:rPr>
                <w:noProof/>
                <w:webHidden/>
              </w:rPr>
              <w:fldChar w:fldCharType="begin"/>
            </w:r>
            <w:r>
              <w:rPr>
                <w:noProof/>
                <w:webHidden/>
              </w:rPr>
              <w:instrText xml:space="preserve"> PAGEREF _Toc140836307 \h </w:instrText>
            </w:r>
            <w:r>
              <w:rPr>
                <w:noProof/>
                <w:webHidden/>
              </w:rPr>
            </w:r>
            <w:r>
              <w:rPr>
                <w:noProof/>
                <w:webHidden/>
              </w:rPr>
              <w:fldChar w:fldCharType="separate"/>
            </w:r>
            <w:r>
              <w:rPr>
                <w:noProof/>
                <w:webHidden/>
              </w:rPr>
              <w:t>7</w:t>
            </w:r>
            <w:r>
              <w:rPr>
                <w:noProof/>
                <w:webHidden/>
              </w:rPr>
              <w:fldChar w:fldCharType="end"/>
            </w:r>
          </w:hyperlink>
        </w:p>
        <w:p w14:paraId="22A4B5C8" w14:textId="77777777" w:rsidR="00546580" w:rsidRDefault="00546580">
          <w:pPr>
            <w:pStyle w:val="TM2"/>
            <w:rPr>
              <w:noProof/>
            </w:rPr>
          </w:pPr>
          <w:hyperlink w:anchor="_Toc140836308" w:history="1">
            <w:r w:rsidRPr="00303837">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_Toc140836308 \h </w:instrText>
            </w:r>
            <w:r>
              <w:rPr>
                <w:noProof/>
                <w:webHidden/>
              </w:rPr>
            </w:r>
            <w:r>
              <w:rPr>
                <w:noProof/>
                <w:webHidden/>
              </w:rPr>
              <w:fldChar w:fldCharType="separate"/>
            </w:r>
            <w:r>
              <w:rPr>
                <w:noProof/>
                <w:webHidden/>
              </w:rPr>
              <w:t>7</w:t>
            </w:r>
            <w:r>
              <w:rPr>
                <w:noProof/>
                <w:webHidden/>
              </w:rPr>
              <w:fldChar w:fldCharType="end"/>
            </w:r>
          </w:hyperlink>
        </w:p>
        <w:p w14:paraId="23DE8470" w14:textId="77777777" w:rsidR="00546580" w:rsidRDefault="00546580">
          <w:pPr>
            <w:pStyle w:val="TM2"/>
            <w:rPr>
              <w:noProof/>
            </w:rPr>
          </w:pPr>
          <w:hyperlink w:anchor="_Toc140836309" w:history="1">
            <w:r w:rsidRPr="00303837">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_Toc140836309 \h </w:instrText>
            </w:r>
            <w:r>
              <w:rPr>
                <w:noProof/>
                <w:webHidden/>
              </w:rPr>
            </w:r>
            <w:r>
              <w:rPr>
                <w:noProof/>
                <w:webHidden/>
              </w:rPr>
              <w:fldChar w:fldCharType="separate"/>
            </w:r>
            <w:r>
              <w:rPr>
                <w:noProof/>
                <w:webHidden/>
              </w:rPr>
              <w:t>8</w:t>
            </w:r>
            <w:r>
              <w:rPr>
                <w:noProof/>
                <w:webHidden/>
              </w:rPr>
              <w:fldChar w:fldCharType="end"/>
            </w:r>
          </w:hyperlink>
        </w:p>
        <w:p w14:paraId="2A8B7ACE" w14:textId="77777777" w:rsidR="00546580" w:rsidRDefault="00546580">
          <w:pPr>
            <w:pStyle w:val="TM2"/>
            <w:rPr>
              <w:noProof/>
            </w:rPr>
          </w:pPr>
          <w:hyperlink w:anchor="_Toc140836310" w:history="1">
            <w:r w:rsidRPr="00303837">
              <w:rPr>
                <w:rStyle w:val="Lienhypertexte"/>
                <w:rFonts w:cstheme="minorHAnsi"/>
                <w:noProof/>
                <w:lang w:val="en"/>
              </w:rPr>
              <w:t>Commencement and deadline of [service provision][supply delivery]</w:t>
            </w:r>
            <w:r>
              <w:rPr>
                <w:noProof/>
                <w:webHidden/>
              </w:rPr>
              <w:tab/>
            </w:r>
            <w:r>
              <w:rPr>
                <w:noProof/>
                <w:webHidden/>
              </w:rPr>
              <w:fldChar w:fldCharType="begin"/>
            </w:r>
            <w:r>
              <w:rPr>
                <w:noProof/>
                <w:webHidden/>
              </w:rPr>
              <w:instrText xml:space="preserve"> PAGEREF _Toc140836310 \h </w:instrText>
            </w:r>
            <w:r>
              <w:rPr>
                <w:noProof/>
                <w:webHidden/>
              </w:rPr>
            </w:r>
            <w:r>
              <w:rPr>
                <w:noProof/>
                <w:webHidden/>
              </w:rPr>
              <w:fldChar w:fldCharType="separate"/>
            </w:r>
            <w:r>
              <w:rPr>
                <w:noProof/>
                <w:webHidden/>
              </w:rPr>
              <w:t>8</w:t>
            </w:r>
            <w:r>
              <w:rPr>
                <w:noProof/>
                <w:webHidden/>
              </w:rPr>
              <w:fldChar w:fldCharType="end"/>
            </w:r>
          </w:hyperlink>
        </w:p>
        <w:p w14:paraId="43F2FA91" w14:textId="77777777" w:rsidR="00546580" w:rsidRDefault="00546580">
          <w:pPr>
            <w:pStyle w:val="TM2"/>
            <w:rPr>
              <w:noProof/>
            </w:rPr>
          </w:pPr>
          <w:hyperlink w:anchor="_Toc140836311" w:history="1">
            <w:r w:rsidRPr="00303837">
              <w:rPr>
                <w:rStyle w:val="Lienhypertexte"/>
                <w:rFonts w:cstheme="minorHAnsi"/>
                <w:noProof/>
                <w:lang w:val="en"/>
              </w:rPr>
              <w:t>Procedure for the issuance of purchase orders</w:t>
            </w:r>
            <w:r>
              <w:rPr>
                <w:noProof/>
                <w:webHidden/>
              </w:rPr>
              <w:tab/>
            </w:r>
            <w:r>
              <w:rPr>
                <w:noProof/>
                <w:webHidden/>
              </w:rPr>
              <w:fldChar w:fldCharType="begin"/>
            </w:r>
            <w:r>
              <w:rPr>
                <w:noProof/>
                <w:webHidden/>
              </w:rPr>
              <w:instrText xml:space="preserve"> PAGEREF _Toc140836311 \h </w:instrText>
            </w:r>
            <w:r>
              <w:rPr>
                <w:noProof/>
                <w:webHidden/>
              </w:rPr>
            </w:r>
            <w:r>
              <w:rPr>
                <w:noProof/>
                <w:webHidden/>
              </w:rPr>
              <w:fldChar w:fldCharType="separate"/>
            </w:r>
            <w:r>
              <w:rPr>
                <w:noProof/>
                <w:webHidden/>
              </w:rPr>
              <w:t>8</w:t>
            </w:r>
            <w:r>
              <w:rPr>
                <w:noProof/>
                <w:webHidden/>
              </w:rPr>
              <w:fldChar w:fldCharType="end"/>
            </w:r>
          </w:hyperlink>
        </w:p>
        <w:p w14:paraId="5B835C53" w14:textId="77777777" w:rsidR="00546580" w:rsidRDefault="00546580">
          <w:pPr>
            <w:pStyle w:val="TM2"/>
            <w:rPr>
              <w:noProof/>
            </w:rPr>
          </w:pPr>
          <w:hyperlink w:anchor="_Toc140836312" w:history="1">
            <w:r w:rsidRPr="00303837">
              <w:rPr>
                <w:rStyle w:val="Lienhypertexte"/>
                <w:rFonts w:cstheme="minorHAnsi"/>
                <w:noProof/>
                <w:lang w:val="en"/>
              </w:rPr>
              <w:t>Firming-up of order tranches</w:t>
            </w:r>
            <w:r>
              <w:rPr>
                <w:noProof/>
                <w:webHidden/>
              </w:rPr>
              <w:tab/>
            </w:r>
            <w:r>
              <w:rPr>
                <w:noProof/>
                <w:webHidden/>
              </w:rPr>
              <w:fldChar w:fldCharType="begin"/>
            </w:r>
            <w:r>
              <w:rPr>
                <w:noProof/>
                <w:webHidden/>
              </w:rPr>
              <w:instrText xml:space="preserve"> PAGEREF _Toc140836312 \h </w:instrText>
            </w:r>
            <w:r>
              <w:rPr>
                <w:noProof/>
                <w:webHidden/>
              </w:rPr>
            </w:r>
            <w:r>
              <w:rPr>
                <w:noProof/>
                <w:webHidden/>
              </w:rPr>
              <w:fldChar w:fldCharType="separate"/>
            </w:r>
            <w:r>
              <w:rPr>
                <w:noProof/>
                <w:webHidden/>
              </w:rPr>
              <w:t>9</w:t>
            </w:r>
            <w:r>
              <w:rPr>
                <w:noProof/>
                <w:webHidden/>
              </w:rPr>
              <w:fldChar w:fldCharType="end"/>
            </w:r>
          </w:hyperlink>
        </w:p>
        <w:p w14:paraId="5979B936"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Pr="00303837">
              <w:rPr>
                <w:rStyle w:val="Lienhypertexte"/>
                <w:b/>
                <w:caps/>
                <w:noProof/>
              </w:rPr>
              <w:t>ARTICLE 4:</w:t>
            </w:r>
            <w:r>
              <w:rPr>
                <w:rFonts w:asciiTheme="minorHAnsi" w:eastAsiaTheme="minorEastAsia" w:hAnsiTheme="minorHAnsi" w:cstheme="minorBidi"/>
                <w:noProof/>
                <w:sz w:val="22"/>
                <w:szCs w:val="22"/>
              </w:rPr>
              <w:tab/>
            </w:r>
            <w:r w:rsidRPr="00303837">
              <w:rPr>
                <w:rStyle w:val="Lienhypertexte"/>
                <w:b/>
                <w:bCs/>
                <w:caps/>
                <w:noProof/>
                <w:lang w:val="en"/>
              </w:rPr>
              <w:t>Financial provisions</w:t>
            </w:r>
            <w:r>
              <w:rPr>
                <w:noProof/>
                <w:webHidden/>
              </w:rPr>
              <w:tab/>
            </w:r>
            <w:r>
              <w:rPr>
                <w:noProof/>
                <w:webHidden/>
              </w:rPr>
              <w:fldChar w:fldCharType="begin"/>
            </w:r>
            <w:r>
              <w:rPr>
                <w:noProof/>
                <w:webHidden/>
              </w:rPr>
              <w:instrText xml:space="preserve"> PAGEREF _Toc140836313 \h </w:instrText>
            </w:r>
            <w:r>
              <w:rPr>
                <w:noProof/>
                <w:webHidden/>
              </w:rPr>
            </w:r>
            <w:r>
              <w:rPr>
                <w:noProof/>
                <w:webHidden/>
              </w:rPr>
              <w:fldChar w:fldCharType="separate"/>
            </w:r>
            <w:r>
              <w:rPr>
                <w:noProof/>
                <w:webHidden/>
              </w:rPr>
              <w:t>9</w:t>
            </w:r>
            <w:r>
              <w:rPr>
                <w:noProof/>
                <w:webHidden/>
              </w:rPr>
              <w:fldChar w:fldCharType="end"/>
            </w:r>
          </w:hyperlink>
        </w:p>
        <w:p w14:paraId="2DC33D63" w14:textId="77777777" w:rsidR="00546580" w:rsidRDefault="00546580">
          <w:pPr>
            <w:pStyle w:val="TM2"/>
            <w:rPr>
              <w:noProof/>
            </w:rPr>
          </w:pPr>
          <w:hyperlink w:anchor="_Toc140836314" w:history="1">
            <w:r w:rsidRPr="00303837">
              <w:rPr>
                <w:rStyle w:val="Lienhypertexte"/>
                <w:rFonts w:cstheme="minorHAnsi"/>
                <w:noProof/>
                <w:lang w:val="en"/>
              </w:rPr>
              <w:t>Amount of the Contract</w:t>
            </w:r>
            <w:r>
              <w:rPr>
                <w:noProof/>
                <w:webHidden/>
              </w:rPr>
              <w:tab/>
            </w:r>
            <w:r>
              <w:rPr>
                <w:noProof/>
                <w:webHidden/>
              </w:rPr>
              <w:fldChar w:fldCharType="begin"/>
            </w:r>
            <w:r>
              <w:rPr>
                <w:noProof/>
                <w:webHidden/>
              </w:rPr>
              <w:instrText xml:space="preserve"> PAGEREF _Toc140836314 \h </w:instrText>
            </w:r>
            <w:r>
              <w:rPr>
                <w:noProof/>
                <w:webHidden/>
              </w:rPr>
            </w:r>
            <w:r>
              <w:rPr>
                <w:noProof/>
                <w:webHidden/>
              </w:rPr>
              <w:fldChar w:fldCharType="separate"/>
            </w:r>
            <w:r>
              <w:rPr>
                <w:noProof/>
                <w:webHidden/>
              </w:rPr>
              <w:t>9</w:t>
            </w:r>
            <w:r>
              <w:rPr>
                <w:noProof/>
                <w:webHidden/>
              </w:rPr>
              <w:fldChar w:fldCharType="end"/>
            </w:r>
          </w:hyperlink>
        </w:p>
        <w:p w14:paraId="3616C09A" w14:textId="77777777" w:rsidR="00546580" w:rsidRDefault="00546580">
          <w:pPr>
            <w:pStyle w:val="TM2"/>
            <w:rPr>
              <w:noProof/>
            </w:rPr>
          </w:pPr>
          <w:hyperlink w:anchor="_Toc140836315" w:history="1">
            <w:r w:rsidRPr="00303837">
              <w:rPr>
                <w:rStyle w:val="Lienhypertexte"/>
                <w:rFonts w:cstheme="minorHAnsi"/>
                <w:noProof/>
                <w:lang w:val="en"/>
              </w:rPr>
              <w:t>Form of prices</w:t>
            </w:r>
            <w:r>
              <w:rPr>
                <w:noProof/>
                <w:webHidden/>
              </w:rPr>
              <w:tab/>
            </w:r>
            <w:r>
              <w:rPr>
                <w:noProof/>
                <w:webHidden/>
              </w:rPr>
              <w:fldChar w:fldCharType="begin"/>
            </w:r>
            <w:r>
              <w:rPr>
                <w:noProof/>
                <w:webHidden/>
              </w:rPr>
              <w:instrText xml:space="preserve"> PAGEREF _Toc140836315 \h </w:instrText>
            </w:r>
            <w:r>
              <w:rPr>
                <w:noProof/>
                <w:webHidden/>
              </w:rPr>
            </w:r>
            <w:r>
              <w:rPr>
                <w:noProof/>
                <w:webHidden/>
              </w:rPr>
              <w:fldChar w:fldCharType="separate"/>
            </w:r>
            <w:r>
              <w:rPr>
                <w:noProof/>
                <w:webHidden/>
              </w:rPr>
              <w:t>12</w:t>
            </w:r>
            <w:r>
              <w:rPr>
                <w:noProof/>
                <w:webHidden/>
              </w:rPr>
              <w:fldChar w:fldCharType="end"/>
            </w:r>
          </w:hyperlink>
        </w:p>
        <w:p w14:paraId="21E7B248" w14:textId="77777777" w:rsidR="00546580" w:rsidRDefault="00546580">
          <w:pPr>
            <w:pStyle w:val="TM2"/>
            <w:rPr>
              <w:noProof/>
            </w:rPr>
          </w:pPr>
          <w:hyperlink w:anchor="_Toc140836316" w:history="1">
            <w:r w:rsidRPr="00303837">
              <w:rPr>
                <w:rStyle w:val="Lienhypertexte"/>
                <w:rFonts w:cstheme="minorHAnsi"/>
                <w:noProof/>
                <w:lang w:val="en"/>
              </w:rPr>
              <w:t>Advance</w:t>
            </w:r>
            <w:r>
              <w:rPr>
                <w:noProof/>
                <w:webHidden/>
              </w:rPr>
              <w:tab/>
            </w:r>
            <w:r>
              <w:rPr>
                <w:noProof/>
                <w:webHidden/>
              </w:rPr>
              <w:fldChar w:fldCharType="begin"/>
            </w:r>
            <w:r>
              <w:rPr>
                <w:noProof/>
                <w:webHidden/>
              </w:rPr>
              <w:instrText xml:space="preserve"> PAGEREF _Toc140836316 \h </w:instrText>
            </w:r>
            <w:r>
              <w:rPr>
                <w:noProof/>
                <w:webHidden/>
              </w:rPr>
            </w:r>
            <w:r>
              <w:rPr>
                <w:noProof/>
                <w:webHidden/>
              </w:rPr>
              <w:fldChar w:fldCharType="separate"/>
            </w:r>
            <w:r>
              <w:rPr>
                <w:noProof/>
                <w:webHidden/>
              </w:rPr>
              <w:t>12</w:t>
            </w:r>
            <w:r>
              <w:rPr>
                <w:noProof/>
                <w:webHidden/>
              </w:rPr>
              <w:fldChar w:fldCharType="end"/>
            </w:r>
          </w:hyperlink>
        </w:p>
        <w:p w14:paraId="50AF41EE" w14:textId="77777777" w:rsidR="00546580" w:rsidRDefault="00546580">
          <w:pPr>
            <w:pStyle w:val="TM2"/>
            <w:rPr>
              <w:noProof/>
            </w:rPr>
          </w:pPr>
          <w:hyperlink w:anchor="_Toc140836317" w:history="1">
            <w:r w:rsidRPr="00303837">
              <w:rPr>
                <w:rStyle w:val="Lienhypertexte"/>
                <w:rFonts w:cstheme="minorHAnsi"/>
                <w:noProof/>
                <w:lang w:val="en"/>
              </w:rPr>
              <w:t>Payment procedure</w:t>
            </w:r>
            <w:r>
              <w:rPr>
                <w:noProof/>
                <w:webHidden/>
              </w:rPr>
              <w:tab/>
            </w:r>
            <w:r>
              <w:rPr>
                <w:noProof/>
                <w:webHidden/>
              </w:rPr>
              <w:fldChar w:fldCharType="begin"/>
            </w:r>
            <w:r>
              <w:rPr>
                <w:noProof/>
                <w:webHidden/>
              </w:rPr>
              <w:instrText xml:space="preserve"> PAGEREF _Toc140836317 \h </w:instrText>
            </w:r>
            <w:r>
              <w:rPr>
                <w:noProof/>
                <w:webHidden/>
              </w:rPr>
            </w:r>
            <w:r>
              <w:rPr>
                <w:noProof/>
                <w:webHidden/>
              </w:rPr>
              <w:fldChar w:fldCharType="separate"/>
            </w:r>
            <w:r>
              <w:rPr>
                <w:noProof/>
                <w:webHidden/>
              </w:rPr>
              <w:t>12</w:t>
            </w:r>
            <w:r>
              <w:rPr>
                <w:noProof/>
                <w:webHidden/>
              </w:rPr>
              <w:fldChar w:fldCharType="end"/>
            </w:r>
          </w:hyperlink>
        </w:p>
        <w:p w14:paraId="6E813621" w14:textId="77777777" w:rsidR="00546580" w:rsidRDefault="00546580">
          <w:pPr>
            <w:pStyle w:val="TM2"/>
            <w:rPr>
              <w:noProof/>
            </w:rPr>
          </w:pPr>
          <w:hyperlink w:anchor="_Toc140836318" w:history="1">
            <w:r w:rsidRPr="00303837">
              <w:rPr>
                <w:rStyle w:val="Lienhypertexte"/>
                <w:noProof/>
                <w:lang w:val="en"/>
              </w:rPr>
              <w:t>Payment terms and late payment interest</w:t>
            </w:r>
            <w:r>
              <w:rPr>
                <w:noProof/>
                <w:webHidden/>
              </w:rPr>
              <w:tab/>
            </w:r>
            <w:r>
              <w:rPr>
                <w:noProof/>
                <w:webHidden/>
              </w:rPr>
              <w:fldChar w:fldCharType="begin"/>
            </w:r>
            <w:r>
              <w:rPr>
                <w:noProof/>
                <w:webHidden/>
              </w:rPr>
              <w:instrText xml:space="preserve"> PAGEREF _Toc140836318 \h </w:instrText>
            </w:r>
            <w:r>
              <w:rPr>
                <w:noProof/>
                <w:webHidden/>
              </w:rPr>
            </w:r>
            <w:r>
              <w:rPr>
                <w:noProof/>
                <w:webHidden/>
              </w:rPr>
              <w:fldChar w:fldCharType="separate"/>
            </w:r>
            <w:r>
              <w:rPr>
                <w:noProof/>
                <w:webHidden/>
              </w:rPr>
              <w:t>13</w:t>
            </w:r>
            <w:r>
              <w:rPr>
                <w:noProof/>
                <w:webHidden/>
              </w:rPr>
              <w:fldChar w:fldCharType="end"/>
            </w:r>
          </w:hyperlink>
        </w:p>
        <w:p w14:paraId="6E0674B0" w14:textId="77777777" w:rsidR="00546580" w:rsidRDefault="00546580">
          <w:pPr>
            <w:pStyle w:val="TM2"/>
            <w:rPr>
              <w:noProof/>
            </w:rPr>
          </w:pPr>
          <w:hyperlink w:anchor="_Toc140836319" w:history="1">
            <w:r w:rsidRPr="00303837">
              <w:rPr>
                <w:rStyle w:val="Lienhypertexte"/>
                <w:noProof/>
                <w:lang w:val="en"/>
              </w:rPr>
              <w:t>Presentation of payment demands</w:t>
            </w:r>
            <w:r>
              <w:rPr>
                <w:noProof/>
                <w:webHidden/>
              </w:rPr>
              <w:tab/>
            </w:r>
            <w:r>
              <w:rPr>
                <w:noProof/>
                <w:webHidden/>
              </w:rPr>
              <w:fldChar w:fldCharType="begin"/>
            </w:r>
            <w:r>
              <w:rPr>
                <w:noProof/>
                <w:webHidden/>
              </w:rPr>
              <w:instrText xml:space="preserve"> PAGEREF _Toc140836319 \h </w:instrText>
            </w:r>
            <w:r>
              <w:rPr>
                <w:noProof/>
                <w:webHidden/>
              </w:rPr>
            </w:r>
            <w:r>
              <w:rPr>
                <w:noProof/>
                <w:webHidden/>
              </w:rPr>
              <w:fldChar w:fldCharType="separate"/>
            </w:r>
            <w:r>
              <w:rPr>
                <w:noProof/>
                <w:webHidden/>
              </w:rPr>
              <w:t>13</w:t>
            </w:r>
            <w:r>
              <w:rPr>
                <w:noProof/>
                <w:webHidden/>
              </w:rPr>
              <w:fldChar w:fldCharType="end"/>
            </w:r>
          </w:hyperlink>
        </w:p>
        <w:p w14:paraId="08B788F0" w14:textId="77777777" w:rsidR="00546580" w:rsidRDefault="00546580">
          <w:pPr>
            <w:pStyle w:val="TM2"/>
            <w:rPr>
              <w:noProof/>
            </w:rPr>
          </w:pPr>
          <w:hyperlink w:anchor="_Toc140836320" w:history="1">
            <w:r w:rsidRPr="00303837">
              <w:rPr>
                <w:rStyle w:val="Lienhypertexte"/>
                <w:noProof/>
                <w:lang w:val="en"/>
              </w:rPr>
              <w:t>Bank transfer</w:t>
            </w:r>
            <w:r>
              <w:rPr>
                <w:noProof/>
                <w:webHidden/>
              </w:rPr>
              <w:tab/>
            </w:r>
            <w:r>
              <w:rPr>
                <w:noProof/>
                <w:webHidden/>
              </w:rPr>
              <w:fldChar w:fldCharType="begin"/>
            </w:r>
            <w:r>
              <w:rPr>
                <w:noProof/>
                <w:webHidden/>
              </w:rPr>
              <w:instrText xml:space="preserve"> PAGEREF _Toc140836320 \h </w:instrText>
            </w:r>
            <w:r>
              <w:rPr>
                <w:noProof/>
                <w:webHidden/>
              </w:rPr>
            </w:r>
            <w:r>
              <w:rPr>
                <w:noProof/>
                <w:webHidden/>
              </w:rPr>
              <w:fldChar w:fldCharType="separate"/>
            </w:r>
            <w:r>
              <w:rPr>
                <w:noProof/>
                <w:webHidden/>
              </w:rPr>
              <w:t>14</w:t>
            </w:r>
            <w:r>
              <w:rPr>
                <w:noProof/>
                <w:webHidden/>
              </w:rPr>
              <w:fldChar w:fldCharType="end"/>
            </w:r>
          </w:hyperlink>
        </w:p>
        <w:p w14:paraId="040D228D" w14:textId="77777777" w:rsidR="00546580" w:rsidRDefault="00546580">
          <w:pPr>
            <w:pStyle w:val="TM2"/>
            <w:rPr>
              <w:noProof/>
            </w:rPr>
          </w:pPr>
          <w:hyperlink w:anchor="_Toc140836321" w:history="1">
            <w:r w:rsidRPr="00303837">
              <w:rPr>
                <w:rStyle w:val="Lienhypertexte"/>
                <w:noProof/>
                <w:lang w:val="en"/>
              </w:rPr>
              <w:t>Value added tax (VAT)</w:t>
            </w:r>
            <w:r>
              <w:rPr>
                <w:noProof/>
                <w:webHidden/>
              </w:rPr>
              <w:tab/>
            </w:r>
            <w:r>
              <w:rPr>
                <w:noProof/>
                <w:webHidden/>
              </w:rPr>
              <w:fldChar w:fldCharType="begin"/>
            </w:r>
            <w:r>
              <w:rPr>
                <w:noProof/>
                <w:webHidden/>
              </w:rPr>
              <w:instrText xml:space="preserve"> PAGEREF _Toc140836321 \h </w:instrText>
            </w:r>
            <w:r>
              <w:rPr>
                <w:noProof/>
                <w:webHidden/>
              </w:rPr>
            </w:r>
            <w:r>
              <w:rPr>
                <w:noProof/>
                <w:webHidden/>
              </w:rPr>
              <w:fldChar w:fldCharType="separate"/>
            </w:r>
            <w:r>
              <w:rPr>
                <w:noProof/>
                <w:webHidden/>
              </w:rPr>
              <w:t>14</w:t>
            </w:r>
            <w:r>
              <w:rPr>
                <w:noProof/>
                <w:webHidden/>
              </w:rPr>
              <w:fldChar w:fldCharType="end"/>
            </w:r>
          </w:hyperlink>
        </w:p>
        <w:p w14:paraId="06F33A04" w14:textId="77777777" w:rsidR="00546580" w:rsidRDefault="00546580">
          <w:pPr>
            <w:pStyle w:val="TM2"/>
            <w:rPr>
              <w:noProof/>
            </w:rPr>
          </w:pPr>
          <w:hyperlink w:anchor="_Toc140836322" w:history="1">
            <w:r w:rsidRPr="00303837">
              <w:rPr>
                <w:rStyle w:val="Lienhypertexte"/>
                <w:noProof/>
                <w:lang w:val="en"/>
              </w:rPr>
              <w:t>Taxes and duties</w:t>
            </w:r>
            <w:r>
              <w:rPr>
                <w:noProof/>
                <w:webHidden/>
              </w:rPr>
              <w:tab/>
            </w:r>
            <w:r>
              <w:rPr>
                <w:noProof/>
                <w:webHidden/>
              </w:rPr>
              <w:fldChar w:fldCharType="begin"/>
            </w:r>
            <w:r>
              <w:rPr>
                <w:noProof/>
                <w:webHidden/>
              </w:rPr>
              <w:instrText xml:space="preserve"> PAGEREF _Toc140836322 \h </w:instrText>
            </w:r>
            <w:r>
              <w:rPr>
                <w:noProof/>
                <w:webHidden/>
              </w:rPr>
            </w:r>
            <w:r>
              <w:rPr>
                <w:noProof/>
                <w:webHidden/>
              </w:rPr>
              <w:fldChar w:fldCharType="separate"/>
            </w:r>
            <w:r>
              <w:rPr>
                <w:noProof/>
                <w:webHidden/>
              </w:rPr>
              <w:t>14</w:t>
            </w:r>
            <w:r>
              <w:rPr>
                <w:noProof/>
                <w:webHidden/>
              </w:rPr>
              <w:fldChar w:fldCharType="end"/>
            </w:r>
          </w:hyperlink>
        </w:p>
        <w:p w14:paraId="3C05672C"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Pr="00303837">
              <w:rPr>
                <w:rStyle w:val="Lienhypertexte"/>
                <w:b/>
                <w:caps/>
                <w:noProof/>
              </w:rPr>
              <w:t>ARTICLE 5:</w:t>
            </w:r>
            <w:r>
              <w:rPr>
                <w:rFonts w:asciiTheme="minorHAnsi" w:eastAsiaTheme="minorEastAsia" w:hAnsiTheme="minorHAnsi" w:cstheme="minorBidi"/>
                <w:noProof/>
                <w:sz w:val="22"/>
                <w:szCs w:val="22"/>
              </w:rPr>
              <w:tab/>
            </w:r>
            <w:r w:rsidRPr="00303837">
              <w:rPr>
                <w:rStyle w:val="Lienhypertexte"/>
                <w:b/>
                <w:bCs/>
                <w:caps/>
                <w:noProof/>
                <w:lang w:val="en"/>
              </w:rPr>
              <w:t>inspection and acceptance activities</w:t>
            </w:r>
            <w:r>
              <w:rPr>
                <w:noProof/>
                <w:webHidden/>
              </w:rPr>
              <w:tab/>
            </w:r>
            <w:r>
              <w:rPr>
                <w:noProof/>
                <w:webHidden/>
              </w:rPr>
              <w:fldChar w:fldCharType="begin"/>
            </w:r>
            <w:r>
              <w:rPr>
                <w:noProof/>
                <w:webHidden/>
              </w:rPr>
              <w:instrText xml:space="preserve"> PAGEREF _Toc140836323 \h </w:instrText>
            </w:r>
            <w:r>
              <w:rPr>
                <w:noProof/>
                <w:webHidden/>
              </w:rPr>
            </w:r>
            <w:r>
              <w:rPr>
                <w:noProof/>
                <w:webHidden/>
              </w:rPr>
              <w:fldChar w:fldCharType="separate"/>
            </w:r>
            <w:r>
              <w:rPr>
                <w:noProof/>
                <w:webHidden/>
              </w:rPr>
              <w:t>14</w:t>
            </w:r>
            <w:r>
              <w:rPr>
                <w:noProof/>
                <w:webHidden/>
              </w:rPr>
              <w:fldChar w:fldCharType="end"/>
            </w:r>
          </w:hyperlink>
        </w:p>
        <w:p w14:paraId="3653D3E8" w14:textId="77777777" w:rsidR="00546580" w:rsidRDefault="00546580">
          <w:pPr>
            <w:pStyle w:val="TM2"/>
            <w:rPr>
              <w:noProof/>
            </w:rPr>
          </w:pPr>
          <w:hyperlink w:anchor="_Toc140836324" w:history="1">
            <w:r w:rsidRPr="00303837">
              <w:rPr>
                <w:rStyle w:val="Lienhypertexte"/>
                <w:noProof/>
                <w:lang w:val="en"/>
              </w:rPr>
              <w:t>Inspection activities</w:t>
            </w:r>
            <w:r>
              <w:rPr>
                <w:noProof/>
                <w:webHidden/>
              </w:rPr>
              <w:tab/>
            </w:r>
            <w:r>
              <w:rPr>
                <w:noProof/>
                <w:webHidden/>
              </w:rPr>
              <w:fldChar w:fldCharType="begin"/>
            </w:r>
            <w:r>
              <w:rPr>
                <w:noProof/>
                <w:webHidden/>
              </w:rPr>
              <w:instrText xml:space="preserve"> PAGEREF _Toc140836324 \h </w:instrText>
            </w:r>
            <w:r>
              <w:rPr>
                <w:noProof/>
                <w:webHidden/>
              </w:rPr>
            </w:r>
            <w:r>
              <w:rPr>
                <w:noProof/>
                <w:webHidden/>
              </w:rPr>
              <w:fldChar w:fldCharType="separate"/>
            </w:r>
            <w:r>
              <w:rPr>
                <w:noProof/>
                <w:webHidden/>
              </w:rPr>
              <w:t>14</w:t>
            </w:r>
            <w:r>
              <w:rPr>
                <w:noProof/>
                <w:webHidden/>
              </w:rPr>
              <w:fldChar w:fldCharType="end"/>
            </w:r>
          </w:hyperlink>
        </w:p>
        <w:p w14:paraId="48F54BB7" w14:textId="77777777" w:rsidR="00546580" w:rsidRDefault="00546580">
          <w:pPr>
            <w:pStyle w:val="TM2"/>
            <w:rPr>
              <w:noProof/>
            </w:rPr>
          </w:pPr>
          <w:hyperlink w:anchor="_Toc140836325" w:history="1">
            <w:r w:rsidRPr="00303837">
              <w:rPr>
                <w:rStyle w:val="Lienhypertexte"/>
                <w:noProof/>
                <w:lang w:val="en"/>
              </w:rPr>
              <w:t>Acceptance of services and supplies</w:t>
            </w:r>
            <w:r>
              <w:rPr>
                <w:noProof/>
                <w:webHidden/>
              </w:rPr>
              <w:tab/>
            </w:r>
            <w:r>
              <w:rPr>
                <w:noProof/>
                <w:webHidden/>
              </w:rPr>
              <w:fldChar w:fldCharType="begin"/>
            </w:r>
            <w:r>
              <w:rPr>
                <w:noProof/>
                <w:webHidden/>
              </w:rPr>
              <w:instrText xml:space="preserve"> PAGEREF _Toc140836325 \h </w:instrText>
            </w:r>
            <w:r>
              <w:rPr>
                <w:noProof/>
                <w:webHidden/>
              </w:rPr>
            </w:r>
            <w:r>
              <w:rPr>
                <w:noProof/>
                <w:webHidden/>
              </w:rPr>
              <w:fldChar w:fldCharType="separate"/>
            </w:r>
            <w:r>
              <w:rPr>
                <w:noProof/>
                <w:webHidden/>
              </w:rPr>
              <w:t>14</w:t>
            </w:r>
            <w:r>
              <w:rPr>
                <w:noProof/>
                <w:webHidden/>
              </w:rPr>
              <w:fldChar w:fldCharType="end"/>
            </w:r>
          </w:hyperlink>
        </w:p>
        <w:p w14:paraId="05667C8F"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Pr="00303837">
              <w:rPr>
                <w:rStyle w:val="Lienhypertexte"/>
                <w:b/>
                <w:caps/>
                <w:noProof/>
              </w:rPr>
              <w:t>ARTICLE 6:</w:t>
            </w:r>
            <w:r>
              <w:rPr>
                <w:rFonts w:asciiTheme="minorHAnsi" w:eastAsiaTheme="minorEastAsia" w:hAnsiTheme="minorHAnsi" w:cstheme="minorBidi"/>
                <w:noProof/>
                <w:sz w:val="22"/>
                <w:szCs w:val="22"/>
              </w:rPr>
              <w:tab/>
            </w:r>
            <w:r w:rsidRPr="00303837">
              <w:rPr>
                <w:rStyle w:val="Lienhypertexte"/>
                <w:b/>
                <w:bCs/>
                <w:caps/>
                <w:noProof/>
                <w:lang w:val="en"/>
              </w:rPr>
              <w:t>Specific terms of execution</w:t>
            </w:r>
            <w:r>
              <w:rPr>
                <w:noProof/>
                <w:webHidden/>
              </w:rPr>
              <w:tab/>
            </w:r>
            <w:r>
              <w:rPr>
                <w:noProof/>
                <w:webHidden/>
              </w:rPr>
              <w:fldChar w:fldCharType="begin"/>
            </w:r>
            <w:r>
              <w:rPr>
                <w:noProof/>
                <w:webHidden/>
              </w:rPr>
              <w:instrText xml:space="preserve"> PAGEREF _Toc140836326 \h </w:instrText>
            </w:r>
            <w:r>
              <w:rPr>
                <w:noProof/>
                <w:webHidden/>
              </w:rPr>
            </w:r>
            <w:r>
              <w:rPr>
                <w:noProof/>
                <w:webHidden/>
              </w:rPr>
              <w:fldChar w:fldCharType="separate"/>
            </w:r>
            <w:r>
              <w:rPr>
                <w:noProof/>
                <w:webHidden/>
              </w:rPr>
              <w:t>15</w:t>
            </w:r>
            <w:r>
              <w:rPr>
                <w:noProof/>
                <w:webHidden/>
              </w:rPr>
              <w:fldChar w:fldCharType="end"/>
            </w:r>
          </w:hyperlink>
        </w:p>
        <w:p w14:paraId="47C51B98" w14:textId="77777777" w:rsidR="00546580" w:rsidRDefault="00546580">
          <w:pPr>
            <w:pStyle w:val="TM2"/>
            <w:rPr>
              <w:noProof/>
            </w:rPr>
          </w:pPr>
          <w:hyperlink w:anchor="_Toc140836327" w:history="1">
            <w:r w:rsidRPr="00303837">
              <w:rPr>
                <w:rStyle w:val="Lienhypertexte"/>
                <w:rFonts w:cstheme="minorHAnsi"/>
                <w:noProof/>
                <w:lang w:val="en"/>
              </w:rPr>
              <w:t>Deliverables table</w:t>
            </w:r>
            <w:r>
              <w:rPr>
                <w:noProof/>
                <w:webHidden/>
              </w:rPr>
              <w:tab/>
            </w:r>
            <w:r>
              <w:rPr>
                <w:noProof/>
                <w:webHidden/>
              </w:rPr>
              <w:fldChar w:fldCharType="begin"/>
            </w:r>
            <w:r>
              <w:rPr>
                <w:noProof/>
                <w:webHidden/>
              </w:rPr>
              <w:instrText xml:space="preserve"> PAGEREF _Toc140836327 \h </w:instrText>
            </w:r>
            <w:r>
              <w:rPr>
                <w:noProof/>
                <w:webHidden/>
              </w:rPr>
            </w:r>
            <w:r>
              <w:rPr>
                <w:noProof/>
                <w:webHidden/>
              </w:rPr>
              <w:fldChar w:fldCharType="separate"/>
            </w:r>
            <w:r>
              <w:rPr>
                <w:noProof/>
                <w:webHidden/>
              </w:rPr>
              <w:t>15</w:t>
            </w:r>
            <w:r>
              <w:rPr>
                <w:noProof/>
                <w:webHidden/>
              </w:rPr>
              <w:fldChar w:fldCharType="end"/>
            </w:r>
          </w:hyperlink>
        </w:p>
        <w:p w14:paraId="6FC05F0C" w14:textId="77777777" w:rsidR="00546580" w:rsidRDefault="00546580">
          <w:pPr>
            <w:pStyle w:val="TM2"/>
            <w:rPr>
              <w:noProof/>
            </w:rPr>
          </w:pPr>
          <w:hyperlink w:anchor="_Toc140836328" w:history="1">
            <w:r w:rsidRPr="00303837">
              <w:rPr>
                <w:rStyle w:val="Lienhypertexte"/>
                <w:rFonts w:cstheme="minorHAnsi"/>
                <w:noProof/>
                <w:lang w:val="en"/>
              </w:rPr>
              <w:t>Expert in charge of the assignment</w:t>
            </w:r>
            <w:r>
              <w:rPr>
                <w:noProof/>
                <w:webHidden/>
              </w:rPr>
              <w:tab/>
            </w:r>
            <w:r>
              <w:rPr>
                <w:noProof/>
                <w:webHidden/>
              </w:rPr>
              <w:fldChar w:fldCharType="begin"/>
            </w:r>
            <w:r>
              <w:rPr>
                <w:noProof/>
                <w:webHidden/>
              </w:rPr>
              <w:instrText xml:space="preserve"> PAGEREF _Toc140836328 \h </w:instrText>
            </w:r>
            <w:r>
              <w:rPr>
                <w:noProof/>
                <w:webHidden/>
              </w:rPr>
            </w:r>
            <w:r>
              <w:rPr>
                <w:noProof/>
                <w:webHidden/>
              </w:rPr>
              <w:fldChar w:fldCharType="separate"/>
            </w:r>
            <w:r>
              <w:rPr>
                <w:noProof/>
                <w:webHidden/>
              </w:rPr>
              <w:t>15</w:t>
            </w:r>
            <w:r>
              <w:rPr>
                <w:noProof/>
                <w:webHidden/>
              </w:rPr>
              <w:fldChar w:fldCharType="end"/>
            </w:r>
          </w:hyperlink>
        </w:p>
        <w:p w14:paraId="420B3E7A" w14:textId="77777777" w:rsidR="00546580" w:rsidRDefault="00546580">
          <w:pPr>
            <w:pStyle w:val="TM2"/>
            <w:rPr>
              <w:noProof/>
            </w:rPr>
          </w:pPr>
          <w:hyperlink w:anchor="_Toc140836329" w:history="1">
            <w:r w:rsidRPr="00303837">
              <w:rPr>
                <w:rStyle w:val="Lienhypertexte"/>
                <w:rFonts w:cstheme="minorHAnsi"/>
                <w:noProof/>
                <w:lang w:val="en"/>
              </w:rPr>
              <w:t>Place of execution</w:t>
            </w:r>
            <w:r>
              <w:rPr>
                <w:noProof/>
                <w:webHidden/>
              </w:rPr>
              <w:tab/>
            </w:r>
            <w:r>
              <w:rPr>
                <w:noProof/>
                <w:webHidden/>
              </w:rPr>
              <w:fldChar w:fldCharType="begin"/>
            </w:r>
            <w:r>
              <w:rPr>
                <w:noProof/>
                <w:webHidden/>
              </w:rPr>
              <w:instrText xml:space="preserve"> PAGEREF _Toc140836329 \h </w:instrText>
            </w:r>
            <w:r>
              <w:rPr>
                <w:noProof/>
                <w:webHidden/>
              </w:rPr>
            </w:r>
            <w:r>
              <w:rPr>
                <w:noProof/>
                <w:webHidden/>
              </w:rPr>
              <w:fldChar w:fldCharType="separate"/>
            </w:r>
            <w:r>
              <w:rPr>
                <w:noProof/>
                <w:webHidden/>
              </w:rPr>
              <w:t>15</w:t>
            </w:r>
            <w:r>
              <w:rPr>
                <w:noProof/>
                <w:webHidden/>
              </w:rPr>
              <w:fldChar w:fldCharType="end"/>
            </w:r>
          </w:hyperlink>
        </w:p>
        <w:p w14:paraId="4468B68C" w14:textId="77777777" w:rsidR="00546580" w:rsidRDefault="00546580">
          <w:pPr>
            <w:pStyle w:val="TM2"/>
            <w:rPr>
              <w:noProof/>
            </w:rPr>
          </w:pPr>
          <w:hyperlink w:anchor="_Toc140836330" w:history="1">
            <w:r w:rsidRPr="00303837">
              <w:rPr>
                <w:rStyle w:val="Lienhypertexte"/>
                <w:rFonts w:cstheme="minorHAnsi"/>
                <w:noProof/>
                <w:lang w:val="en"/>
              </w:rPr>
              <w:t>Delivery</w:t>
            </w:r>
            <w:r>
              <w:rPr>
                <w:noProof/>
                <w:webHidden/>
              </w:rPr>
              <w:tab/>
            </w:r>
            <w:r>
              <w:rPr>
                <w:noProof/>
                <w:webHidden/>
              </w:rPr>
              <w:fldChar w:fldCharType="begin"/>
            </w:r>
            <w:r>
              <w:rPr>
                <w:noProof/>
                <w:webHidden/>
              </w:rPr>
              <w:instrText xml:space="preserve"> PAGEREF _Toc140836330 \h </w:instrText>
            </w:r>
            <w:r>
              <w:rPr>
                <w:noProof/>
                <w:webHidden/>
              </w:rPr>
            </w:r>
            <w:r>
              <w:rPr>
                <w:noProof/>
                <w:webHidden/>
              </w:rPr>
              <w:fldChar w:fldCharType="separate"/>
            </w:r>
            <w:r>
              <w:rPr>
                <w:noProof/>
                <w:webHidden/>
              </w:rPr>
              <w:t>15</w:t>
            </w:r>
            <w:r>
              <w:rPr>
                <w:noProof/>
                <w:webHidden/>
              </w:rPr>
              <w:fldChar w:fldCharType="end"/>
            </w:r>
          </w:hyperlink>
        </w:p>
        <w:p w14:paraId="002FE5BD" w14:textId="77777777" w:rsidR="00546580" w:rsidRDefault="00546580">
          <w:pPr>
            <w:pStyle w:val="TM2"/>
            <w:rPr>
              <w:noProof/>
            </w:rPr>
          </w:pPr>
          <w:hyperlink w:anchor="_Toc140836331" w:history="1">
            <w:r w:rsidRPr="00303837">
              <w:rPr>
                <w:rStyle w:val="Lienhypertexte"/>
                <w:noProof/>
                <w:lang w:val="en"/>
              </w:rPr>
              <w:t>Export control</w:t>
            </w:r>
            <w:r>
              <w:rPr>
                <w:noProof/>
                <w:webHidden/>
              </w:rPr>
              <w:tab/>
            </w:r>
            <w:r>
              <w:rPr>
                <w:noProof/>
                <w:webHidden/>
              </w:rPr>
              <w:fldChar w:fldCharType="begin"/>
            </w:r>
            <w:r>
              <w:rPr>
                <w:noProof/>
                <w:webHidden/>
              </w:rPr>
              <w:instrText xml:space="preserve"> PAGEREF _Toc140836331 \h </w:instrText>
            </w:r>
            <w:r>
              <w:rPr>
                <w:noProof/>
                <w:webHidden/>
              </w:rPr>
            </w:r>
            <w:r>
              <w:rPr>
                <w:noProof/>
                <w:webHidden/>
              </w:rPr>
              <w:fldChar w:fldCharType="separate"/>
            </w:r>
            <w:r>
              <w:rPr>
                <w:noProof/>
                <w:webHidden/>
              </w:rPr>
              <w:t>16</w:t>
            </w:r>
            <w:r>
              <w:rPr>
                <w:noProof/>
                <w:webHidden/>
              </w:rPr>
              <w:fldChar w:fldCharType="end"/>
            </w:r>
          </w:hyperlink>
        </w:p>
        <w:p w14:paraId="488D4513" w14:textId="77777777" w:rsidR="00546580" w:rsidRDefault="00546580">
          <w:pPr>
            <w:pStyle w:val="TM2"/>
            <w:rPr>
              <w:noProof/>
            </w:rPr>
          </w:pPr>
          <w:hyperlink w:anchor="_Toc140836332" w:history="1">
            <w:r w:rsidRPr="00303837">
              <w:rPr>
                <w:rStyle w:val="Lienhypertexte"/>
                <w:noProof/>
                <w:lang w:val="en"/>
              </w:rPr>
              <w:t xml:space="preserve">Language of the </w:t>
            </w:r>
            <w:r w:rsidRPr="00303837">
              <w:rPr>
                <w:rStyle w:val="Lienhypertexte"/>
                <w:rFonts w:cstheme="minorHAnsi"/>
                <w:smallCaps/>
                <w:noProof/>
                <w:lang w:val="en"/>
              </w:rPr>
              <w:t>Contract</w:t>
            </w:r>
            <w:r>
              <w:rPr>
                <w:noProof/>
                <w:webHidden/>
              </w:rPr>
              <w:tab/>
            </w:r>
            <w:r>
              <w:rPr>
                <w:noProof/>
                <w:webHidden/>
              </w:rPr>
              <w:fldChar w:fldCharType="begin"/>
            </w:r>
            <w:r>
              <w:rPr>
                <w:noProof/>
                <w:webHidden/>
              </w:rPr>
              <w:instrText xml:space="preserve"> PAGEREF _Toc140836332 \h </w:instrText>
            </w:r>
            <w:r>
              <w:rPr>
                <w:noProof/>
                <w:webHidden/>
              </w:rPr>
            </w:r>
            <w:r>
              <w:rPr>
                <w:noProof/>
                <w:webHidden/>
              </w:rPr>
              <w:fldChar w:fldCharType="separate"/>
            </w:r>
            <w:r>
              <w:rPr>
                <w:noProof/>
                <w:webHidden/>
              </w:rPr>
              <w:t>16</w:t>
            </w:r>
            <w:r>
              <w:rPr>
                <w:noProof/>
                <w:webHidden/>
              </w:rPr>
              <w:fldChar w:fldCharType="end"/>
            </w:r>
          </w:hyperlink>
        </w:p>
        <w:p w14:paraId="6E9FB355" w14:textId="77777777" w:rsidR="00546580" w:rsidRDefault="00546580">
          <w:pPr>
            <w:pStyle w:val="TM2"/>
            <w:rPr>
              <w:noProof/>
            </w:rPr>
          </w:pPr>
          <w:hyperlink w:anchor="_Toc140836333" w:history="1">
            <w:r w:rsidRPr="00303837">
              <w:rPr>
                <w:rStyle w:val="Lienhypertexte"/>
                <w:noProof/>
                <w:lang w:val="en"/>
              </w:rPr>
              <w:t xml:space="preserve">Commitments of the </w:t>
            </w:r>
            <w:r w:rsidRPr="00303837">
              <w:rPr>
                <w:rStyle w:val="Lienhypertexte"/>
                <w:rFonts w:cstheme="minorHAnsi"/>
                <w:smallCaps/>
                <w:noProof/>
                <w:lang w:val="en"/>
              </w:rPr>
              <w:t>Contractor</w:t>
            </w:r>
            <w:r>
              <w:rPr>
                <w:noProof/>
                <w:webHidden/>
              </w:rPr>
              <w:tab/>
            </w:r>
            <w:r>
              <w:rPr>
                <w:noProof/>
                <w:webHidden/>
              </w:rPr>
              <w:fldChar w:fldCharType="begin"/>
            </w:r>
            <w:r>
              <w:rPr>
                <w:noProof/>
                <w:webHidden/>
              </w:rPr>
              <w:instrText xml:space="preserve"> PAGEREF _Toc140836333 \h </w:instrText>
            </w:r>
            <w:r>
              <w:rPr>
                <w:noProof/>
                <w:webHidden/>
              </w:rPr>
            </w:r>
            <w:r>
              <w:rPr>
                <w:noProof/>
                <w:webHidden/>
              </w:rPr>
              <w:fldChar w:fldCharType="separate"/>
            </w:r>
            <w:r>
              <w:rPr>
                <w:noProof/>
                <w:webHidden/>
              </w:rPr>
              <w:t>16</w:t>
            </w:r>
            <w:r>
              <w:rPr>
                <w:noProof/>
                <w:webHidden/>
              </w:rPr>
              <w:fldChar w:fldCharType="end"/>
            </w:r>
          </w:hyperlink>
        </w:p>
        <w:p w14:paraId="7FAFAC66" w14:textId="77777777" w:rsidR="00546580" w:rsidRDefault="00546580">
          <w:pPr>
            <w:pStyle w:val="TM2"/>
            <w:rPr>
              <w:noProof/>
            </w:rPr>
          </w:pPr>
          <w:hyperlink w:anchor="_Toc140836334" w:history="1">
            <w:r w:rsidRPr="00303837">
              <w:rPr>
                <w:rStyle w:val="Lienhypertexte"/>
                <w:noProof/>
                <w:lang w:val="en"/>
              </w:rPr>
              <w:t>Confidentiality</w:t>
            </w:r>
            <w:r>
              <w:rPr>
                <w:noProof/>
                <w:webHidden/>
              </w:rPr>
              <w:tab/>
            </w:r>
            <w:r>
              <w:rPr>
                <w:noProof/>
                <w:webHidden/>
              </w:rPr>
              <w:fldChar w:fldCharType="begin"/>
            </w:r>
            <w:r>
              <w:rPr>
                <w:noProof/>
                <w:webHidden/>
              </w:rPr>
              <w:instrText xml:space="preserve"> PAGEREF _Toc140836334 \h </w:instrText>
            </w:r>
            <w:r>
              <w:rPr>
                <w:noProof/>
                <w:webHidden/>
              </w:rPr>
            </w:r>
            <w:r>
              <w:rPr>
                <w:noProof/>
                <w:webHidden/>
              </w:rPr>
              <w:fldChar w:fldCharType="separate"/>
            </w:r>
            <w:r>
              <w:rPr>
                <w:noProof/>
                <w:webHidden/>
              </w:rPr>
              <w:t>17</w:t>
            </w:r>
            <w:r>
              <w:rPr>
                <w:noProof/>
                <w:webHidden/>
              </w:rPr>
              <w:fldChar w:fldCharType="end"/>
            </w:r>
          </w:hyperlink>
        </w:p>
        <w:p w14:paraId="1175D43F" w14:textId="77777777" w:rsidR="00546580" w:rsidRDefault="00546580">
          <w:pPr>
            <w:pStyle w:val="TM2"/>
            <w:rPr>
              <w:noProof/>
            </w:rPr>
          </w:pPr>
          <w:hyperlink w:anchor="_Toc140836335" w:history="1">
            <w:r w:rsidRPr="00303837">
              <w:rPr>
                <w:rStyle w:val="Lienhypertexte"/>
                <w:noProof/>
                <w:lang w:val="en"/>
              </w:rPr>
              <w:t>Provision of documents</w:t>
            </w:r>
            <w:r>
              <w:rPr>
                <w:noProof/>
                <w:webHidden/>
              </w:rPr>
              <w:tab/>
            </w:r>
            <w:r>
              <w:rPr>
                <w:noProof/>
                <w:webHidden/>
              </w:rPr>
              <w:fldChar w:fldCharType="begin"/>
            </w:r>
            <w:r>
              <w:rPr>
                <w:noProof/>
                <w:webHidden/>
              </w:rPr>
              <w:instrText xml:space="preserve"> PAGEREF _Toc140836335 \h </w:instrText>
            </w:r>
            <w:r>
              <w:rPr>
                <w:noProof/>
                <w:webHidden/>
              </w:rPr>
            </w:r>
            <w:r>
              <w:rPr>
                <w:noProof/>
                <w:webHidden/>
              </w:rPr>
              <w:fldChar w:fldCharType="separate"/>
            </w:r>
            <w:r>
              <w:rPr>
                <w:noProof/>
                <w:webHidden/>
              </w:rPr>
              <w:t>18</w:t>
            </w:r>
            <w:r>
              <w:rPr>
                <w:noProof/>
                <w:webHidden/>
              </w:rPr>
              <w:fldChar w:fldCharType="end"/>
            </w:r>
          </w:hyperlink>
        </w:p>
        <w:p w14:paraId="705C2CDB" w14:textId="77777777" w:rsidR="00546580" w:rsidRDefault="00546580">
          <w:pPr>
            <w:pStyle w:val="TM2"/>
            <w:rPr>
              <w:noProof/>
            </w:rPr>
          </w:pPr>
          <w:hyperlink w:anchor="_Toc140836336" w:history="1">
            <w:r w:rsidRPr="00303837">
              <w:rPr>
                <w:rStyle w:val="Lienhypertexte"/>
                <w:noProof/>
                <w:lang w:val="en"/>
              </w:rPr>
              <w:t>Insurance</w:t>
            </w:r>
            <w:r>
              <w:rPr>
                <w:noProof/>
                <w:webHidden/>
              </w:rPr>
              <w:tab/>
            </w:r>
            <w:r>
              <w:rPr>
                <w:noProof/>
                <w:webHidden/>
              </w:rPr>
              <w:fldChar w:fldCharType="begin"/>
            </w:r>
            <w:r>
              <w:rPr>
                <w:noProof/>
                <w:webHidden/>
              </w:rPr>
              <w:instrText xml:space="preserve"> PAGEREF _Toc140836336 \h </w:instrText>
            </w:r>
            <w:r>
              <w:rPr>
                <w:noProof/>
                <w:webHidden/>
              </w:rPr>
            </w:r>
            <w:r>
              <w:rPr>
                <w:noProof/>
                <w:webHidden/>
              </w:rPr>
              <w:fldChar w:fldCharType="separate"/>
            </w:r>
            <w:r>
              <w:rPr>
                <w:noProof/>
                <w:webHidden/>
              </w:rPr>
              <w:t>18</w:t>
            </w:r>
            <w:r>
              <w:rPr>
                <w:noProof/>
                <w:webHidden/>
              </w:rPr>
              <w:fldChar w:fldCharType="end"/>
            </w:r>
          </w:hyperlink>
        </w:p>
        <w:p w14:paraId="1B31C1B3" w14:textId="77777777" w:rsidR="00546580" w:rsidRDefault="00546580">
          <w:pPr>
            <w:pStyle w:val="TM2"/>
            <w:rPr>
              <w:noProof/>
            </w:rPr>
          </w:pPr>
          <w:hyperlink w:anchor="_Toc140836337" w:history="1">
            <w:r w:rsidRPr="00303837">
              <w:rPr>
                <w:rStyle w:val="Lienhypertexte"/>
                <w:noProof/>
                <w:lang w:val="en"/>
              </w:rPr>
              <w:t>Contact person and communication</w:t>
            </w:r>
            <w:r>
              <w:rPr>
                <w:noProof/>
                <w:webHidden/>
              </w:rPr>
              <w:tab/>
            </w:r>
            <w:r>
              <w:rPr>
                <w:noProof/>
                <w:webHidden/>
              </w:rPr>
              <w:fldChar w:fldCharType="begin"/>
            </w:r>
            <w:r>
              <w:rPr>
                <w:noProof/>
                <w:webHidden/>
              </w:rPr>
              <w:instrText xml:space="preserve"> PAGEREF _Toc140836337 \h </w:instrText>
            </w:r>
            <w:r>
              <w:rPr>
                <w:noProof/>
                <w:webHidden/>
              </w:rPr>
            </w:r>
            <w:r>
              <w:rPr>
                <w:noProof/>
                <w:webHidden/>
              </w:rPr>
              <w:fldChar w:fldCharType="separate"/>
            </w:r>
            <w:r>
              <w:rPr>
                <w:noProof/>
                <w:webHidden/>
              </w:rPr>
              <w:t>18</w:t>
            </w:r>
            <w:r>
              <w:rPr>
                <w:noProof/>
                <w:webHidden/>
              </w:rPr>
              <w:fldChar w:fldCharType="end"/>
            </w:r>
          </w:hyperlink>
        </w:p>
        <w:p w14:paraId="5EE0B87B" w14:textId="77777777" w:rsidR="00546580" w:rsidRDefault="00546580">
          <w:pPr>
            <w:pStyle w:val="TM2"/>
            <w:rPr>
              <w:noProof/>
            </w:rPr>
          </w:pPr>
          <w:hyperlink w:anchor="_Toc140836338" w:history="1">
            <w:r w:rsidRPr="00303837">
              <w:rPr>
                <w:rStyle w:val="Lienhypertexte"/>
                <w:noProof/>
                <w:lang w:val="en"/>
              </w:rPr>
              <w:t>Understaking against deforestation</w:t>
            </w:r>
            <w:r>
              <w:rPr>
                <w:noProof/>
                <w:webHidden/>
              </w:rPr>
              <w:tab/>
            </w:r>
            <w:r>
              <w:rPr>
                <w:noProof/>
                <w:webHidden/>
              </w:rPr>
              <w:fldChar w:fldCharType="begin"/>
            </w:r>
            <w:r>
              <w:rPr>
                <w:noProof/>
                <w:webHidden/>
              </w:rPr>
              <w:instrText xml:space="preserve"> PAGEREF _Toc140836338 \h </w:instrText>
            </w:r>
            <w:r>
              <w:rPr>
                <w:noProof/>
                <w:webHidden/>
              </w:rPr>
            </w:r>
            <w:r>
              <w:rPr>
                <w:noProof/>
                <w:webHidden/>
              </w:rPr>
              <w:fldChar w:fldCharType="separate"/>
            </w:r>
            <w:r>
              <w:rPr>
                <w:noProof/>
                <w:webHidden/>
              </w:rPr>
              <w:t>18</w:t>
            </w:r>
            <w:r>
              <w:rPr>
                <w:noProof/>
                <w:webHidden/>
              </w:rPr>
              <w:fldChar w:fldCharType="end"/>
            </w:r>
          </w:hyperlink>
        </w:p>
        <w:p w14:paraId="6E123952"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Pr="00303837">
              <w:rPr>
                <w:rStyle w:val="Lienhypertexte"/>
                <w:b/>
                <w:caps/>
                <w:noProof/>
              </w:rPr>
              <w:t>ARTICLE 7:</w:t>
            </w:r>
            <w:r>
              <w:rPr>
                <w:rFonts w:asciiTheme="minorHAnsi" w:eastAsiaTheme="minorEastAsia" w:hAnsiTheme="minorHAnsi" w:cstheme="minorBidi"/>
                <w:noProof/>
                <w:sz w:val="22"/>
                <w:szCs w:val="22"/>
              </w:rPr>
              <w:tab/>
            </w:r>
            <w:r w:rsidRPr="00303837">
              <w:rPr>
                <w:rStyle w:val="Lienhypertexte"/>
                <w:b/>
                <w:bCs/>
                <w:caps/>
                <w:noProof/>
                <w:lang w:val="en"/>
              </w:rPr>
              <w:t>Re-examination clause</w:t>
            </w:r>
            <w:r>
              <w:rPr>
                <w:noProof/>
                <w:webHidden/>
              </w:rPr>
              <w:tab/>
            </w:r>
            <w:r>
              <w:rPr>
                <w:noProof/>
                <w:webHidden/>
              </w:rPr>
              <w:fldChar w:fldCharType="begin"/>
            </w:r>
            <w:r>
              <w:rPr>
                <w:noProof/>
                <w:webHidden/>
              </w:rPr>
              <w:instrText xml:space="preserve"> PAGEREF _Toc140836339 \h </w:instrText>
            </w:r>
            <w:r>
              <w:rPr>
                <w:noProof/>
                <w:webHidden/>
              </w:rPr>
            </w:r>
            <w:r>
              <w:rPr>
                <w:noProof/>
                <w:webHidden/>
              </w:rPr>
              <w:fldChar w:fldCharType="separate"/>
            </w:r>
            <w:r>
              <w:rPr>
                <w:noProof/>
                <w:webHidden/>
              </w:rPr>
              <w:t>19</w:t>
            </w:r>
            <w:r>
              <w:rPr>
                <w:noProof/>
                <w:webHidden/>
              </w:rPr>
              <w:fldChar w:fldCharType="end"/>
            </w:r>
          </w:hyperlink>
        </w:p>
        <w:p w14:paraId="4C2DFB8B"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Pr="00303837">
              <w:rPr>
                <w:rStyle w:val="Lienhypertexte"/>
                <w:b/>
                <w:caps/>
                <w:noProof/>
              </w:rPr>
              <w:t>ARTICLE 8:</w:t>
            </w:r>
            <w:r>
              <w:rPr>
                <w:rFonts w:asciiTheme="minorHAnsi" w:eastAsiaTheme="minorEastAsia" w:hAnsiTheme="minorHAnsi" w:cstheme="minorBidi"/>
                <w:noProof/>
                <w:sz w:val="22"/>
                <w:szCs w:val="22"/>
              </w:rPr>
              <w:tab/>
            </w:r>
            <w:r w:rsidRPr="00303837">
              <w:rPr>
                <w:rStyle w:val="Lienhypertexte"/>
                <w:b/>
                <w:bCs/>
                <w:caps/>
                <w:noProof/>
                <w:lang w:val="en"/>
              </w:rPr>
              <w:t>Similar services</w:t>
            </w:r>
            <w:r>
              <w:rPr>
                <w:noProof/>
                <w:webHidden/>
              </w:rPr>
              <w:tab/>
            </w:r>
            <w:r>
              <w:rPr>
                <w:noProof/>
                <w:webHidden/>
              </w:rPr>
              <w:fldChar w:fldCharType="begin"/>
            </w:r>
            <w:r>
              <w:rPr>
                <w:noProof/>
                <w:webHidden/>
              </w:rPr>
              <w:instrText xml:space="preserve"> PAGEREF _Toc140836340 \h </w:instrText>
            </w:r>
            <w:r>
              <w:rPr>
                <w:noProof/>
                <w:webHidden/>
              </w:rPr>
            </w:r>
            <w:r>
              <w:rPr>
                <w:noProof/>
                <w:webHidden/>
              </w:rPr>
              <w:fldChar w:fldCharType="separate"/>
            </w:r>
            <w:r>
              <w:rPr>
                <w:noProof/>
                <w:webHidden/>
              </w:rPr>
              <w:t>19</w:t>
            </w:r>
            <w:r>
              <w:rPr>
                <w:noProof/>
                <w:webHidden/>
              </w:rPr>
              <w:fldChar w:fldCharType="end"/>
            </w:r>
          </w:hyperlink>
        </w:p>
        <w:p w14:paraId="1B17EDF9"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Pr="00303837">
              <w:rPr>
                <w:rStyle w:val="Lienhypertexte"/>
                <w:b/>
                <w:caps/>
                <w:noProof/>
              </w:rPr>
              <w:t>ARTICLE 9:</w:t>
            </w:r>
            <w:r>
              <w:rPr>
                <w:rFonts w:asciiTheme="minorHAnsi" w:eastAsiaTheme="minorEastAsia" w:hAnsiTheme="minorHAnsi" w:cstheme="minorBidi"/>
                <w:noProof/>
                <w:sz w:val="22"/>
                <w:szCs w:val="22"/>
              </w:rPr>
              <w:tab/>
            </w:r>
            <w:r w:rsidRPr="00303837">
              <w:rPr>
                <w:rStyle w:val="Lienhypertexte"/>
                <w:b/>
                <w:bCs/>
                <w:caps/>
                <w:noProof/>
                <w:lang w:val="en"/>
              </w:rPr>
              <w:t>penalties</w:t>
            </w:r>
            <w:r>
              <w:rPr>
                <w:noProof/>
                <w:webHidden/>
              </w:rPr>
              <w:tab/>
            </w:r>
            <w:r>
              <w:rPr>
                <w:noProof/>
                <w:webHidden/>
              </w:rPr>
              <w:fldChar w:fldCharType="begin"/>
            </w:r>
            <w:r>
              <w:rPr>
                <w:noProof/>
                <w:webHidden/>
              </w:rPr>
              <w:instrText xml:space="preserve"> PAGEREF _Toc140836341 \h </w:instrText>
            </w:r>
            <w:r>
              <w:rPr>
                <w:noProof/>
                <w:webHidden/>
              </w:rPr>
            </w:r>
            <w:r>
              <w:rPr>
                <w:noProof/>
                <w:webHidden/>
              </w:rPr>
              <w:fldChar w:fldCharType="separate"/>
            </w:r>
            <w:r>
              <w:rPr>
                <w:noProof/>
                <w:webHidden/>
              </w:rPr>
              <w:t>19</w:t>
            </w:r>
            <w:r>
              <w:rPr>
                <w:noProof/>
                <w:webHidden/>
              </w:rPr>
              <w:fldChar w:fldCharType="end"/>
            </w:r>
          </w:hyperlink>
        </w:p>
        <w:p w14:paraId="00112135" w14:textId="77777777" w:rsidR="00546580" w:rsidRDefault="00546580">
          <w:pPr>
            <w:pStyle w:val="TM2"/>
            <w:rPr>
              <w:noProof/>
            </w:rPr>
          </w:pPr>
          <w:hyperlink w:anchor="_Toc140836342" w:history="1">
            <w:r w:rsidRPr="00303837">
              <w:rPr>
                <w:rStyle w:val="Lienhypertexte"/>
                <w:noProof/>
                <w:lang w:val="en"/>
              </w:rPr>
              <w:t>Penalties for periodic documentary deliverables</w:t>
            </w:r>
            <w:r>
              <w:rPr>
                <w:noProof/>
                <w:webHidden/>
              </w:rPr>
              <w:tab/>
            </w:r>
            <w:r>
              <w:rPr>
                <w:noProof/>
                <w:webHidden/>
              </w:rPr>
              <w:fldChar w:fldCharType="begin"/>
            </w:r>
            <w:r>
              <w:rPr>
                <w:noProof/>
                <w:webHidden/>
              </w:rPr>
              <w:instrText xml:space="preserve"> PAGEREF _Toc140836342 \h </w:instrText>
            </w:r>
            <w:r>
              <w:rPr>
                <w:noProof/>
                <w:webHidden/>
              </w:rPr>
            </w:r>
            <w:r>
              <w:rPr>
                <w:noProof/>
                <w:webHidden/>
              </w:rPr>
              <w:fldChar w:fldCharType="separate"/>
            </w:r>
            <w:r>
              <w:rPr>
                <w:noProof/>
                <w:webHidden/>
              </w:rPr>
              <w:t>19</w:t>
            </w:r>
            <w:r>
              <w:rPr>
                <w:noProof/>
                <w:webHidden/>
              </w:rPr>
              <w:fldChar w:fldCharType="end"/>
            </w:r>
          </w:hyperlink>
        </w:p>
        <w:p w14:paraId="2C33A720" w14:textId="77777777" w:rsidR="00546580" w:rsidRDefault="00546580">
          <w:pPr>
            <w:pStyle w:val="TM2"/>
            <w:rPr>
              <w:noProof/>
            </w:rPr>
          </w:pPr>
          <w:hyperlink w:anchor="_Toc140836343" w:history="1">
            <w:r w:rsidRPr="00303837">
              <w:rPr>
                <w:rStyle w:val="Lienhypertexte"/>
                <w:noProof/>
                <w:lang w:val="en"/>
              </w:rPr>
              <w:t>Penalties applicable to submission of final deliverables</w:t>
            </w:r>
            <w:r>
              <w:rPr>
                <w:noProof/>
                <w:webHidden/>
              </w:rPr>
              <w:tab/>
            </w:r>
            <w:r>
              <w:rPr>
                <w:noProof/>
                <w:webHidden/>
              </w:rPr>
              <w:fldChar w:fldCharType="begin"/>
            </w:r>
            <w:r>
              <w:rPr>
                <w:noProof/>
                <w:webHidden/>
              </w:rPr>
              <w:instrText xml:space="preserve"> PAGEREF _Toc140836343 \h </w:instrText>
            </w:r>
            <w:r>
              <w:rPr>
                <w:noProof/>
                <w:webHidden/>
              </w:rPr>
            </w:r>
            <w:r>
              <w:rPr>
                <w:noProof/>
                <w:webHidden/>
              </w:rPr>
              <w:fldChar w:fldCharType="separate"/>
            </w:r>
            <w:r>
              <w:rPr>
                <w:noProof/>
                <w:webHidden/>
              </w:rPr>
              <w:t>20</w:t>
            </w:r>
            <w:r>
              <w:rPr>
                <w:noProof/>
                <w:webHidden/>
              </w:rPr>
              <w:fldChar w:fldCharType="end"/>
            </w:r>
          </w:hyperlink>
        </w:p>
        <w:p w14:paraId="549F4B4B"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Pr="00303837">
              <w:rPr>
                <w:rStyle w:val="Lienhypertexte"/>
                <w:b/>
                <w:caps/>
                <w:noProof/>
              </w:rPr>
              <w:t>ARTICLE 10:</w:t>
            </w:r>
            <w:r>
              <w:rPr>
                <w:rFonts w:asciiTheme="minorHAnsi" w:eastAsiaTheme="minorEastAsia" w:hAnsiTheme="minorHAnsi" w:cstheme="minorBidi"/>
                <w:noProof/>
                <w:sz w:val="22"/>
                <w:szCs w:val="22"/>
              </w:rPr>
              <w:tab/>
            </w:r>
            <w:r w:rsidRPr="00303837">
              <w:rPr>
                <w:rStyle w:val="Lienhypertexte"/>
                <w:b/>
                <w:bCs/>
                <w:caps/>
                <w:noProof/>
                <w:lang w:val="en"/>
              </w:rPr>
              <w:t>intellectual property</w:t>
            </w:r>
            <w:r>
              <w:rPr>
                <w:noProof/>
                <w:webHidden/>
              </w:rPr>
              <w:tab/>
            </w:r>
            <w:r>
              <w:rPr>
                <w:noProof/>
                <w:webHidden/>
              </w:rPr>
              <w:fldChar w:fldCharType="begin"/>
            </w:r>
            <w:r>
              <w:rPr>
                <w:noProof/>
                <w:webHidden/>
              </w:rPr>
              <w:instrText xml:space="preserve"> PAGEREF _Toc140836344 \h </w:instrText>
            </w:r>
            <w:r>
              <w:rPr>
                <w:noProof/>
                <w:webHidden/>
              </w:rPr>
            </w:r>
            <w:r>
              <w:rPr>
                <w:noProof/>
                <w:webHidden/>
              </w:rPr>
              <w:fldChar w:fldCharType="separate"/>
            </w:r>
            <w:r>
              <w:rPr>
                <w:noProof/>
                <w:webHidden/>
              </w:rPr>
              <w:t>20</w:t>
            </w:r>
            <w:r>
              <w:rPr>
                <w:noProof/>
                <w:webHidden/>
              </w:rPr>
              <w:fldChar w:fldCharType="end"/>
            </w:r>
          </w:hyperlink>
        </w:p>
        <w:p w14:paraId="7E186D76" w14:textId="77777777" w:rsidR="00546580" w:rsidRDefault="00546580">
          <w:pPr>
            <w:pStyle w:val="TM2"/>
            <w:rPr>
              <w:noProof/>
            </w:rPr>
          </w:pPr>
          <w:hyperlink w:anchor="_Toc140836345" w:history="1">
            <w:r w:rsidRPr="00303837">
              <w:rPr>
                <w:rStyle w:val="Lienhypertexte"/>
                <w:noProof/>
                <w:lang w:val="en"/>
              </w:rPr>
              <w:t>Definitions</w:t>
            </w:r>
            <w:r>
              <w:rPr>
                <w:noProof/>
                <w:webHidden/>
              </w:rPr>
              <w:tab/>
            </w:r>
            <w:r>
              <w:rPr>
                <w:noProof/>
                <w:webHidden/>
              </w:rPr>
              <w:fldChar w:fldCharType="begin"/>
            </w:r>
            <w:r>
              <w:rPr>
                <w:noProof/>
                <w:webHidden/>
              </w:rPr>
              <w:instrText xml:space="preserve"> PAGEREF _Toc140836345 \h </w:instrText>
            </w:r>
            <w:r>
              <w:rPr>
                <w:noProof/>
                <w:webHidden/>
              </w:rPr>
            </w:r>
            <w:r>
              <w:rPr>
                <w:noProof/>
                <w:webHidden/>
              </w:rPr>
              <w:fldChar w:fldCharType="separate"/>
            </w:r>
            <w:r>
              <w:rPr>
                <w:noProof/>
                <w:webHidden/>
              </w:rPr>
              <w:t>20</w:t>
            </w:r>
            <w:r>
              <w:rPr>
                <w:noProof/>
                <w:webHidden/>
              </w:rPr>
              <w:fldChar w:fldCharType="end"/>
            </w:r>
          </w:hyperlink>
        </w:p>
        <w:p w14:paraId="0A2C3351" w14:textId="77777777" w:rsidR="00546580" w:rsidRDefault="00546580">
          <w:pPr>
            <w:pStyle w:val="TM2"/>
            <w:rPr>
              <w:noProof/>
            </w:rPr>
          </w:pPr>
          <w:hyperlink w:anchor="_Toc140836346" w:history="1">
            <w:r w:rsidRPr="00303837">
              <w:rPr>
                <w:rStyle w:val="Lienhypertexte"/>
                <w:noProof/>
                <w:lang w:val="en"/>
              </w:rPr>
              <w:t>Ownership of results</w:t>
            </w:r>
            <w:r>
              <w:rPr>
                <w:noProof/>
                <w:webHidden/>
              </w:rPr>
              <w:tab/>
            </w:r>
            <w:r>
              <w:rPr>
                <w:noProof/>
                <w:webHidden/>
              </w:rPr>
              <w:fldChar w:fldCharType="begin"/>
            </w:r>
            <w:r>
              <w:rPr>
                <w:noProof/>
                <w:webHidden/>
              </w:rPr>
              <w:instrText xml:space="preserve"> PAGEREF _Toc140836346 \h </w:instrText>
            </w:r>
            <w:r>
              <w:rPr>
                <w:noProof/>
                <w:webHidden/>
              </w:rPr>
            </w:r>
            <w:r>
              <w:rPr>
                <w:noProof/>
                <w:webHidden/>
              </w:rPr>
              <w:fldChar w:fldCharType="separate"/>
            </w:r>
            <w:r>
              <w:rPr>
                <w:noProof/>
                <w:webHidden/>
              </w:rPr>
              <w:t>20</w:t>
            </w:r>
            <w:r>
              <w:rPr>
                <w:noProof/>
                <w:webHidden/>
              </w:rPr>
              <w:fldChar w:fldCharType="end"/>
            </w:r>
          </w:hyperlink>
        </w:p>
        <w:p w14:paraId="5CB9702F" w14:textId="77777777" w:rsidR="00546580" w:rsidRDefault="00546580">
          <w:pPr>
            <w:pStyle w:val="TM2"/>
            <w:rPr>
              <w:noProof/>
            </w:rPr>
          </w:pPr>
          <w:hyperlink w:anchor="_Toc140836347" w:history="1">
            <w:r w:rsidRPr="00303837">
              <w:rPr>
                <w:rStyle w:val="Lienhypertexte"/>
                <w:noProof/>
                <w:lang w:val="en"/>
              </w:rPr>
              <w:t>Exploitation of results</w:t>
            </w:r>
            <w:r>
              <w:rPr>
                <w:noProof/>
                <w:webHidden/>
              </w:rPr>
              <w:tab/>
            </w:r>
            <w:r>
              <w:rPr>
                <w:noProof/>
                <w:webHidden/>
              </w:rPr>
              <w:fldChar w:fldCharType="begin"/>
            </w:r>
            <w:r>
              <w:rPr>
                <w:noProof/>
                <w:webHidden/>
              </w:rPr>
              <w:instrText xml:space="preserve"> PAGEREF _Toc140836347 \h </w:instrText>
            </w:r>
            <w:r>
              <w:rPr>
                <w:noProof/>
                <w:webHidden/>
              </w:rPr>
            </w:r>
            <w:r>
              <w:rPr>
                <w:noProof/>
                <w:webHidden/>
              </w:rPr>
              <w:fldChar w:fldCharType="separate"/>
            </w:r>
            <w:r>
              <w:rPr>
                <w:noProof/>
                <w:webHidden/>
              </w:rPr>
              <w:t>20</w:t>
            </w:r>
            <w:r>
              <w:rPr>
                <w:noProof/>
                <w:webHidden/>
              </w:rPr>
              <w:fldChar w:fldCharType="end"/>
            </w:r>
          </w:hyperlink>
        </w:p>
        <w:p w14:paraId="51119909" w14:textId="77777777" w:rsidR="00546580" w:rsidRDefault="00546580">
          <w:pPr>
            <w:pStyle w:val="TM2"/>
            <w:rPr>
              <w:noProof/>
            </w:rPr>
          </w:pPr>
          <w:hyperlink w:anchor="_Toc140836348" w:history="1">
            <w:r w:rsidRPr="00303837">
              <w:rPr>
                <w:rStyle w:val="Lienhypertexte"/>
                <w:noProof/>
                <w:lang w:val="en"/>
              </w:rPr>
              <w:t>Licensing of pre-existing rights</w:t>
            </w:r>
            <w:r>
              <w:rPr>
                <w:noProof/>
                <w:webHidden/>
              </w:rPr>
              <w:tab/>
            </w:r>
            <w:r>
              <w:rPr>
                <w:noProof/>
                <w:webHidden/>
              </w:rPr>
              <w:fldChar w:fldCharType="begin"/>
            </w:r>
            <w:r>
              <w:rPr>
                <w:noProof/>
                <w:webHidden/>
              </w:rPr>
              <w:instrText xml:space="preserve"> PAGEREF _Toc140836348 \h </w:instrText>
            </w:r>
            <w:r>
              <w:rPr>
                <w:noProof/>
                <w:webHidden/>
              </w:rPr>
            </w:r>
            <w:r>
              <w:rPr>
                <w:noProof/>
                <w:webHidden/>
              </w:rPr>
              <w:fldChar w:fldCharType="separate"/>
            </w:r>
            <w:r>
              <w:rPr>
                <w:noProof/>
                <w:webHidden/>
              </w:rPr>
              <w:t>21</w:t>
            </w:r>
            <w:r>
              <w:rPr>
                <w:noProof/>
                <w:webHidden/>
              </w:rPr>
              <w:fldChar w:fldCharType="end"/>
            </w:r>
          </w:hyperlink>
        </w:p>
        <w:p w14:paraId="2B28BF91" w14:textId="77777777" w:rsidR="00546580" w:rsidRDefault="00546580">
          <w:pPr>
            <w:pStyle w:val="TM2"/>
            <w:rPr>
              <w:noProof/>
            </w:rPr>
          </w:pPr>
          <w:hyperlink w:anchor="_Toc140836349" w:history="1">
            <w:r w:rsidRPr="00303837">
              <w:rPr>
                <w:rStyle w:val="Lienhypertexte"/>
                <w:noProof/>
                <w:lang w:val="en"/>
              </w:rPr>
              <w:t>Guarantees</w:t>
            </w:r>
            <w:r>
              <w:rPr>
                <w:noProof/>
                <w:webHidden/>
              </w:rPr>
              <w:tab/>
            </w:r>
            <w:r>
              <w:rPr>
                <w:noProof/>
                <w:webHidden/>
              </w:rPr>
              <w:fldChar w:fldCharType="begin"/>
            </w:r>
            <w:r>
              <w:rPr>
                <w:noProof/>
                <w:webHidden/>
              </w:rPr>
              <w:instrText xml:space="preserve"> PAGEREF _Toc140836349 \h </w:instrText>
            </w:r>
            <w:r>
              <w:rPr>
                <w:noProof/>
                <w:webHidden/>
              </w:rPr>
            </w:r>
            <w:r>
              <w:rPr>
                <w:noProof/>
                <w:webHidden/>
              </w:rPr>
              <w:fldChar w:fldCharType="separate"/>
            </w:r>
            <w:r>
              <w:rPr>
                <w:noProof/>
                <w:webHidden/>
              </w:rPr>
              <w:t>21</w:t>
            </w:r>
            <w:r>
              <w:rPr>
                <w:noProof/>
                <w:webHidden/>
              </w:rPr>
              <w:fldChar w:fldCharType="end"/>
            </w:r>
          </w:hyperlink>
        </w:p>
        <w:p w14:paraId="5549FA96" w14:textId="77777777" w:rsidR="00546580" w:rsidRDefault="00546580">
          <w:pPr>
            <w:pStyle w:val="TM2"/>
            <w:rPr>
              <w:noProof/>
            </w:rPr>
          </w:pPr>
          <w:hyperlink w:anchor="_Toc140836350" w:history="1">
            <w:r w:rsidRPr="00303837">
              <w:rPr>
                <w:rStyle w:val="Lienhypertexte"/>
                <w:noProof/>
                <w:lang w:val="en"/>
              </w:rPr>
              <w:t>Image rights</w:t>
            </w:r>
            <w:r>
              <w:rPr>
                <w:noProof/>
                <w:webHidden/>
              </w:rPr>
              <w:tab/>
            </w:r>
            <w:r>
              <w:rPr>
                <w:noProof/>
                <w:webHidden/>
              </w:rPr>
              <w:fldChar w:fldCharType="begin"/>
            </w:r>
            <w:r>
              <w:rPr>
                <w:noProof/>
                <w:webHidden/>
              </w:rPr>
              <w:instrText xml:space="preserve"> PAGEREF _Toc140836350 \h </w:instrText>
            </w:r>
            <w:r>
              <w:rPr>
                <w:noProof/>
                <w:webHidden/>
              </w:rPr>
            </w:r>
            <w:r>
              <w:rPr>
                <w:noProof/>
                <w:webHidden/>
              </w:rPr>
              <w:fldChar w:fldCharType="separate"/>
            </w:r>
            <w:r>
              <w:rPr>
                <w:noProof/>
                <w:webHidden/>
              </w:rPr>
              <w:t>21</w:t>
            </w:r>
            <w:r>
              <w:rPr>
                <w:noProof/>
                <w:webHidden/>
              </w:rPr>
              <w:fldChar w:fldCharType="end"/>
            </w:r>
          </w:hyperlink>
        </w:p>
        <w:p w14:paraId="121F2F53"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Pr="00303837">
              <w:rPr>
                <w:rStyle w:val="Lienhypertexte"/>
                <w:b/>
                <w:caps/>
                <w:noProof/>
              </w:rPr>
              <w:t>ARTICLE 11:</w:t>
            </w:r>
            <w:r>
              <w:rPr>
                <w:rFonts w:asciiTheme="minorHAnsi" w:eastAsiaTheme="minorEastAsia" w:hAnsiTheme="minorHAnsi" w:cstheme="minorBidi"/>
                <w:noProof/>
                <w:sz w:val="22"/>
                <w:szCs w:val="22"/>
              </w:rPr>
              <w:tab/>
            </w:r>
            <w:r w:rsidRPr="00303837">
              <w:rPr>
                <w:rStyle w:val="Lienhypertexte"/>
                <w:b/>
                <w:bCs/>
                <w:caps/>
                <w:noProof/>
                <w:lang w:val="en"/>
              </w:rPr>
              <w:t>Termination of the contract</w:t>
            </w:r>
            <w:r>
              <w:rPr>
                <w:noProof/>
                <w:webHidden/>
              </w:rPr>
              <w:tab/>
            </w:r>
            <w:r>
              <w:rPr>
                <w:noProof/>
                <w:webHidden/>
              </w:rPr>
              <w:fldChar w:fldCharType="begin"/>
            </w:r>
            <w:r>
              <w:rPr>
                <w:noProof/>
                <w:webHidden/>
              </w:rPr>
              <w:instrText xml:space="preserve"> PAGEREF _Toc140836351 \h </w:instrText>
            </w:r>
            <w:r>
              <w:rPr>
                <w:noProof/>
                <w:webHidden/>
              </w:rPr>
            </w:r>
            <w:r>
              <w:rPr>
                <w:noProof/>
                <w:webHidden/>
              </w:rPr>
              <w:fldChar w:fldCharType="separate"/>
            </w:r>
            <w:r>
              <w:rPr>
                <w:noProof/>
                <w:webHidden/>
              </w:rPr>
              <w:t>21</w:t>
            </w:r>
            <w:r>
              <w:rPr>
                <w:noProof/>
                <w:webHidden/>
              </w:rPr>
              <w:fldChar w:fldCharType="end"/>
            </w:r>
          </w:hyperlink>
        </w:p>
        <w:p w14:paraId="51674D08" w14:textId="77777777" w:rsidR="00546580" w:rsidRDefault="00546580">
          <w:pPr>
            <w:pStyle w:val="TM2"/>
            <w:rPr>
              <w:noProof/>
            </w:rPr>
          </w:pPr>
          <w:hyperlink w:anchor="_Toc140836352" w:history="1">
            <w:r w:rsidRPr="00303837">
              <w:rPr>
                <w:rStyle w:val="Lienhypertexte"/>
                <w:rFonts w:cstheme="minorHAnsi"/>
                <w:noProof/>
                <w:lang w:val="en"/>
              </w:rPr>
              <w:t>General terms of performance</w:t>
            </w:r>
            <w:r>
              <w:rPr>
                <w:noProof/>
                <w:webHidden/>
              </w:rPr>
              <w:tab/>
            </w:r>
            <w:r>
              <w:rPr>
                <w:noProof/>
                <w:webHidden/>
              </w:rPr>
              <w:fldChar w:fldCharType="begin"/>
            </w:r>
            <w:r>
              <w:rPr>
                <w:noProof/>
                <w:webHidden/>
              </w:rPr>
              <w:instrText xml:space="preserve"> PAGEREF _Toc140836352 \h </w:instrText>
            </w:r>
            <w:r>
              <w:rPr>
                <w:noProof/>
                <w:webHidden/>
              </w:rPr>
            </w:r>
            <w:r>
              <w:rPr>
                <w:noProof/>
                <w:webHidden/>
              </w:rPr>
              <w:fldChar w:fldCharType="separate"/>
            </w:r>
            <w:r>
              <w:rPr>
                <w:noProof/>
                <w:webHidden/>
              </w:rPr>
              <w:t>21</w:t>
            </w:r>
            <w:r>
              <w:rPr>
                <w:noProof/>
                <w:webHidden/>
              </w:rPr>
              <w:fldChar w:fldCharType="end"/>
            </w:r>
          </w:hyperlink>
        </w:p>
        <w:p w14:paraId="0303097F" w14:textId="77777777" w:rsidR="00546580" w:rsidRDefault="00546580">
          <w:pPr>
            <w:pStyle w:val="TM2"/>
            <w:rPr>
              <w:noProof/>
            </w:rPr>
          </w:pPr>
          <w:hyperlink w:anchor="_Toc140836353" w:history="1">
            <w:r w:rsidRPr="00303837">
              <w:rPr>
                <w:rStyle w:val="Lienhypertexte"/>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_Toc140836353 \h </w:instrText>
            </w:r>
            <w:r>
              <w:rPr>
                <w:noProof/>
                <w:webHidden/>
              </w:rPr>
            </w:r>
            <w:r>
              <w:rPr>
                <w:noProof/>
                <w:webHidden/>
              </w:rPr>
              <w:fldChar w:fldCharType="separate"/>
            </w:r>
            <w:r>
              <w:rPr>
                <w:noProof/>
                <w:webHidden/>
              </w:rPr>
              <w:t>21</w:t>
            </w:r>
            <w:r>
              <w:rPr>
                <w:noProof/>
                <w:webHidden/>
              </w:rPr>
              <w:fldChar w:fldCharType="end"/>
            </w:r>
          </w:hyperlink>
        </w:p>
        <w:p w14:paraId="268FFB98" w14:textId="77777777" w:rsidR="00546580" w:rsidRDefault="00546580">
          <w:pPr>
            <w:pStyle w:val="TM2"/>
            <w:rPr>
              <w:noProof/>
            </w:rPr>
          </w:pPr>
          <w:hyperlink w:anchor="_Toc140836354" w:history="1">
            <w:r w:rsidRPr="00303837">
              <w:rPr>
                <w:rStyle w:val="Lienhypertexte"/>
                <w:rFonts w:cstheme="minorHAnsi"/>
                <w:noProof/>
                <w:lang w:val="en"/>
              </w:rPr>
              <w:t>Procedure</w:t>
            </w:r>
            <w:r>
              <w:rPr>
                <w:noProof/>
                <w:webHidden/>
              </w:rPr>
              <w:tab/>
            </w:r>
            <w:r>
              <w:rPr>
                <w:noProof/>
                <w:webHidden/>
              </w:rPr>
              <w:fldChar w:fldCharType="begin"/>
            </w:r>
            <w:r>
              <w:rPr>
                <w:noProof/>
                <w:webHidden/>
              </w:rPr>
              <w:instrText xml:space="preserve"> PAGEREF _Toc140836354 \h </w:instrText>
            </w:r>
            <w:r>
              <w:rPr>
                <w:noProof/>
                <w:webHidden/>
              </w:rPr>
            </w:r>
            <w:r>
              <w:rPr>
                <w:noProof/>
                <w:webHidden/>
              </w:rPr>
              <w:fldChar w:fldCharType="separate"/>
            </w:r>
            <w:r>
              <w:rPr>
                <w:noProof/>
                <w:webHidden/>
              </w:rPr>
              <w:t>22</w:t>
            </w:r>
            <w:r>
              <w:rPr>
                <w:noProof/>
                <w:webHidden/>
              </w:rPr>
              <w:fldChar w:fldCharType="end"/>
            </w:r>
          </w:hyperlink>
        </w:p>
        <w:p w14:paraId="7CB3C15F"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Pr="00303837">
              <w:rPr>
                <w:rStyle w:val="Lienhypertexte"/>
                <w:b/>
                <w:caps/>
                <w:noProof/>
                <w:lang w:val="en-GB"/>
              </w:rPr>
              <w:t>ARTICLE 12:</w:t>
            </w:r>
            <w:r>
              <w:rPr>
                <w:rFonts w:asciiTheme="minorHAnsi" w:eastAsiaTheme="minorEastAsia" w:hAnsiTheme="minorHAnsi" w:cstheme="minorBidi"/>
                <w:noProof/>
                <w:sz w:val="22"/>
                <w:szCs w:val="22"/>
              </w:rPr>
              <w:tab/>
            </w:r>
            <w:r w:rsidRPr="00303837">
              <w:rPr>
                <w:rStyle w:val="Lienhypertexte"/>
                <w:b/>
                <w:bCs/>
                <w:caps/>
                <w:noProof/>
                <w:lang w:val="en"/>
              </w:rPr>
              <w:t>safety and security measures and responsabilities</w:t>
            </w:r>
            <w:r>
              <w:rPr>
                <w:noProof/>
                <w:webHidden/>
              </w:rPr>
              <w:tab/>
            </w:r>
            <w:r>
              <w:rPr>
                <w:noProof/>
                <w:webHidden/>
              </w:rPr>
              <w:fldChar w:fldCharType="begin"/>
            </w:r>
            <w:r>
              <w:rPr>
                <w:noProof/>
                <w:webHidden/>
              </w:rPr>
              <w:instrText xml:space="preserve"> PAGEREF _Toc140836355 \h </w:instrText>
            </w:r>
            <w:r>
              <w:rPr>
                <w:noProof/>
                <w:webHidden/>
              </w:rPr>
            </w:r>
            <w:r>
              <w:rPr>
                <w:noProof/>
                <w:webHidden/>
              </w:rPr>
              <w:fldChar w:fldCharType="separate"/>
            </w:r>
            <w:r>
              <w:rPr>
                <w:noProof/>
                <w:webHidden/>
              </w:rPr>
              <w:t>22</w:t>
            </w:r>
            <w:r>
              <w:rPr>
                <w:noProof/>
                <w:webHidden/>
              </w:rPr>
              <w:fldChar w:fldCharType="end"/>
            </w:r>
          </w:hyperlink>
        </w:p>
        <w:p w14:paraId="170E517A"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Pr="00303837">
              <w:rPr>
                <w:rStyle w:val="Lienhypertexte"/>
                <w:b/>
                <w:caps/>
                <w:noProof/>
                <w:lang w:val="en-GB"/>
              </w:rPr>
              <w:t>ARTICLE 13:</w:t>
            </w:r>
            <w:r>
              <w:rPr>
                <w:rFonts w:asciiTheme="minorHAnsi" w:eastAsiaTheme="minorEastAsia" w:hAnsiTheme="minorHAnsi" w:cstheme="minorBidi"/>
                <w:noProof/>
                <w:sz w:val="22"/>
                <w:szCs w:val="22"/>
              </w:rPr>
              <w:tab/>
            </w:r>
            <w:r w:rsidRPr="00303837">
              <w:rPr>
                <w:rStyle w:val="Lienhypertexte"/>
                <w:b/>
                <w:bCs/>
                <w:caps/>
                <w:noProof/>
                <w:lang w:val="en"/>
              </w:rPr>
              <w:t>ethics</w:t>
            </w:r>
            <w:r>
              <w:rPr>
                <w:noProof/>
                <w:webHidden/>
              </w:rPr>
              <w:tab/>
            </w:r>
            <w:r>
              <w:rPr>
                <w:noProof/>
                <w:webHidden/>
              </w:rPr>
              <w:fldChar w:fldCharType="begin"/>
            </w:r>
            <w:r>
              <w:rPr>
                <w:noProof/>
                <w:webHidden/>
              </w:rPr>
              <w:instrText xml:space="preserve"> PAGEREF _Toc140836357 \h </w:instrText>
            </w:r>
            <w:r>
              <w:rPr>
                <w:noProof/>
                <w:webHidden/>
              </w:rPr>
            </w:r>
            <w:r>
              <w:rPr>
                <w:noProof/>
                <w:webHidden/>
              </w:rPr>
              <w:fldChar w:fldCharType="separate"/>
            </w:r>
            <w:r>
              <w:rPr>
                <w:noProof/>
                <w:webHidden/>
              </w:rPr>
              <w:t>22</w:t>
            </w:r>
            <w:r>
              <w:rPr>
                <w:noProof/>
                <w:webHidden/>
              </w:rPr>
              <w:fldChar w:fldCharType="end"/>
            </w:r>
          </w:hyperlink>
        </w:p>
        <w:p w14:paraId="1B586175"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Pr="00303837">
              <w:rPr>
                <w:rStyle w:val="Lienhypertexte"/>
                <w:b/>
                <w:caps/>
                <w:noProof/>
              </w:rPr>
              <w:t>ARTICLE 14:</w:t>
            </w:r>
            <w:r>
              <w:rPr>
                <w:rFonts w:asciiTheme="minorHAnsi" w:eastAsiaTheme="minorEastAsia" w:hAnsiTheme="minorHAnsi" w:cstheme="minorBidi"/>
                <w:noProof/>
                <w:sz w:val="22"/>
                <w:szCs w:val="22"/>
              </w:rPr>
              <w:tab/>
            </w:r>
            <w:r w:rsidRPr="00303837">
              <w:rPr>
                <w:rStyle w:val="Lienhypertexte"/>
                <w:b/>
                <w:bCs/>
                <w:caps/>
                <w:noProof/>
                <w:lang w:val="en"/>
              </w:rPr>
              <w:t>Administration of personal data</w:t>
            </w:r>
            <w:r>
              <w:rPr>
                <w:noProof/>
                <w:webHidden/>
              </w:rPr>
              <w:tab/>
            </w:r>
            <w:r>
              <w:rPr>
                <w:noProof/>
                <w:webHidden/>
              </w:rPr>
              <w:fldChar w:fldCharType="begin"/>
            </w:r>
            <w:r>
              <w:rPr>
                <w:noProof/>
                <w:webHidden/>
              </w:rPr>
              <w:instrText xml:space="preserve"> PAGEREF _Toc140836358 \h </w:instrText>
            </w:r>
            <w:r>
              <w:rPr>
                <w:noProof/>
                <w:webHidden/>
              </w:rPr>
            </w:r>
            <w:r>
              <w:rPr>
                <w:noProof/>
                <w:webHidden/>
              </w:rPr>
              <w:fldChar w:fldCharType="separate"/>
            </w:r>
            <w:r>
              <w:rPr>
                <w:noProof/>
                <w:webHidden/>
              </w:rPr>
              <w:t>22</w:t>
            </w:r>
            <w:r>
              <w:rPr>
                <w:noProof/>
                <w:webHidden/>
              </w:rPr>
              <w:fldChar w:fldCharType="end"/>
            </w:r>
          </w:hyperlink>
        </w:p>
        <w:p w14:paraId="289F7875"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Pr="00303837">
              <w:rPr>
                <w:rStyle w:val="Lienhypertexte"/>
                <w:b/>
                <w:caps/>
                <w:noProof/>
              </w:rPr>
              <w:t>ARTICLE 15:</w:t>
            </w:r>
            <w:r>
              <w:rPr>
                <w:rFonts w:asciiTheme="minorHAnsi" w:eastAsiaTheme="minorEastAsia" w:hAnsiTheme="minorHAnsi" w:cstheme="minorBidi"/>
                <w:noProof/>
                <w:sz w:val="22"/>
                <w:szCs w:val="22"/>
              </w:rPr>
              <w:tab/>
            </w:r>
            <w:r w:rsidRPr="00303837">
              <w:rPr>
                <w:rStyle w:val="Lienhypertexte"/>
                <w:b/>
                <w:bCs/>
                <w:caps/>
                <w:noProof/>
                <w:lang w:val="en"/>
              </w:rPr>
              <w:t>Dispute resolution - applicable law</w:t>
            </w:r>
            <w:r>
              <w:rPr>
                <w:noProof/>
                <w:webHidden/>
              </w:rPr>
              <w:tab/>
            </w:r>
            <w:r>
              <w:rPr>
                <w:noProof/>
                <w:webHidden/>
              </w:rPr>
              <w:fldChar w:fldCharType="begin"/>
            </w:r>
            <w:r>
              <w:rPr>
                <w:noProof/>
                <w:webHidden/>
              </w:rPr>
              <w:instrText xml:space="preserve"> PAGEREF _Toc140836359 \h </w:instrText>
            </w:r>
            <w:r>
              <w:rPr>
                <w:noProof/>
                <w:webHidden/>
              </w:rPr>
            </w:r>
            <w:r>
              <w:rPr>
                <w:noProof/>
                <w:webHidden/>
              </w:rPr>
              <w:fldChar w:fldCharType="separate"/>
            </w:r>
            <w:r>
              <w:rPr>
                <w:noProof/>
                <w:webHidden/>
              </w:rPr>
              <w:t>24</w:t>
            </w:r>
            <w:r>
              <w:rPr>
                <w:noProof/>
                <w:webHidden/>
              </w:rPr>
              <w:fldChar w:fldCharType="end"/>
            </w:r>
          </w:hyperlink>
        </w:p>
        <w:p w14:paraId="08DCE7C4"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Pr="00303837">
              <w:rPr>
                <w:rStyle w:val="Lienhypertexte"/>
                <w:b/>
                <w:caps/>
                <w:noProof/>
              </w:rPr>
              <w:t>ARTICLE 16:</w:t>
            </w:r>
            <w:r>
              <w:rPr>
                <w:rFonts w:asciiTheme="minorHAnsi" w:eastAsiaTheme="minorEastAsia" w:hAnsiTheme="minorHAnsi" w:cstheme="minorBidi"/>
                <w:noProof/>
                <w:sz w:val="22"/>
                <w:szCs w:val="22"/>
              </w:rPr>
              <w:tab/>
            </w:r>
            <w:r w:rsidRPr="00303837">
              <w:rPr>
                <w:rStyle w:val="Lienhypertexte"/>
                <w:b/>
                <w:bCs/>
                <w:caps/>
                <w:noProof/>
                <w:lang w:val="en"/>
              </w:rPr>
              <w:t>Derogation from the CCAG</w:t>
            </w:r>
            <w:r>
              <w:rPr>
                <w:noProof/>
                <w:webHidden/>
              </w:rPr>
              <w:tab/>
            </w:r>
            <w:r>
              <w:rPr>
                <w:noProof/>
                <w:webHidden/>
              </w:rPr>
              <w:fldChar w:fldCharType="begin"/>
            </w:r>
            <w:r>
              <w:rPr>
                <w:noProof/>
                <w:webHidden/>
              </w:rPr>
              <w:instrText xml:space="preserve"> PAGEREF _Toc140836361 \h </w:instrText>
            </w:r>
            <w:r>
              <w:rPr>
                <w:noProof/>
                <w:webHidden/>
              </w:rPr>
            </w:r>
            <w:r>
              <w:rPr>
                <w:noProof/>
                <w:webHidden/>
              </w:rPr>
              <w:fldChar w:fldCharType="separate"/>
            </w:r>
            <w:r>
              <w:rPr>
                <w:noProof/>
                <w:webHidden/>
              </w:rPr>
              <w:t>24</w:t>
            </w:r>
            <w:r>
              <w:rPr>
                <w:noProof/>
                <w:webHidden/>
              </w:rPr>
              <w:fldChar w:fldCharType="end"/>
            </w:r>
          </w:hyperlink>
        </w:p>
        <w:p w14:paraId="1DB3F3B7"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Pr="00303837">
              <w:rPr>
                <w:rStyle w:val="Lienhypertexte"/>
                <w:b/>
                <w:caps/>
                <w:noProof/>
              </w:rPr>
              <w:t>ARTICLE 17:</w:t>
            </w:r>
            <w:r>
              <w:rPr>
                <w:rFonts w:asciiTheme="minorHAnsi" w:eastAsiaTheme="minorEastAsia" w:hAnsiTheme="minorHAnsi" w:cstheme="minorBidi"/>
                <w:noProof/>
                <w:sz w:val="22"/>
                <w:szCs w:val="22"/>
              </w:rPr>
              <w:tab/>
            </w:r>
            <w:r w:rsidRPr="00303837">
              <w:rPr>
                <w:rStyle w:val="Lienhypertexte"/>
                <w:b/>
                <w:bCs/>
                <w:caps/>
                <w:noProof/>
                <w:lang w:val="en"/>
              </w:rPr>
              <w:t>AUDIT</w:t>
            </w:r>
            <w:r>
              <w:rPr>
                <w:noProof/>
                <w:webHidden/>
              </w:rPr>
              <w:tab/>
            </w:r>
            <w:r>
              <w:rPr>
                <w:noProof/>
                <w:webHidden/>
              </w:rPr>
              <w:fldChar w:fldCharType="begin"/>
            </w:r>
            <w:r>
              <w:rPr>
                <w:noProof/>
                <w:webHidden/>
              </w:rPr>
              <w:instrText xml:space="preserve"> PAGEREF _Toc140836362 \h </w:instrText>
            </w:r>
            <w:r>
              <w:rPr>
                <w:noProof/>
                <w:webHidden/>
              </w:rPr>
            </w:r>
            <w:r>
              <w:rPr>
                <w:noProof/>
                <w:webHidden/>
              </w:rPr>
              <w:fldChar w:fldCharType="separate"/>
            </w:r>
            <w:r>
              <w:rPr>
                <w:noProof/>
                <w:webHidden/>
              </w:rPr>
              <w:t>24</w:t>
            </w:r>
            <w:r>
              <w:rPr>
                <w:noProof/>
                <w:webHidden/>
              </w:rPr>
              <w:fldChar w:fldCharType="end"/>
            </w:r>
          </w:hyperlink>
        </w:p>
        <w:p w14:paraId="1B997F16"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Pr="00303837">
              <w:rPr>
                <w:rStyle w:val="Lienhypertexte"/>
                <w:b/>
                <w:caps/>
                <w:noProof/>
              </w:rPr>
              <w:t>ARTICLE 18:</w:t>
            </w:r>
            <w:r>
              <w:rPr>
                <w:rFonts w:asciiTheme="minorHAnsi" w:eastAsiaTheme="minorEastAsia" w:hAnsiTheme="minorHAnsi" w:cstheme="minorBidi"/>
                <w:noProof/>
                <w:sz w:val="22"/>
                <w:szCs w:val="22"/>
              </w:rPr>
              <w:tab/>
            </w:r>
            <w:r w:rsidRPr="00303837">
              <w:rPr>
                <w:rStyle w:val="Lienhypertexte"/>
                <w:b/>
                <w:bCs/>
                <w:caps/>
                <w:noProof/>
                <w:lang w:val="en"/>
              </w:rPr>
              <w:t>Final provisions</w:t>
            </w:r>
            <w:r>
              <w:rPr>
                <w:noProof/>
                <w:webHidden/>
              </w:rPr>
              <w:tab/>
            </w:r>
            <w:r>
              <w:rPr>
                <w:noProof/>
                <w:webHidden/>
              </w:rPr>
              <w:fldChar w:fldCharType="begin"/>
            </w:r>
            <w:r>
              <w:rPr>
                <w:noProof/>
                <w:webHidden/>
              </w:rPr>
              <w:instrText xml:space="preserve"> PAGEREF _Toc140836363 \h </w:instrText>
            </w:r>
            <w:r>
              <w:rPr>
                <w:noProof/>
                <w:webHidden/>
              </w:rPr>
            </w:r>
            <w:r>
              <w:rPr>
                <w:noProof/>
                <w:webHidden/>
              </w:rPr>
              <w:fldChar w:fldCharType="separate"/>
            </w:r>
            <w:r>
              <w:rPr>
                <w:noProof/>
                <w:webHidden/>
              </w:rPr>
              <w:t>25</w:t>
            </w:r>
            <w:r>
              <w:rPr>
                <w:noProof/>
                <w:webHidden/>
              </w:rPr>
              <w:fldChar w:fldCharType="end"/>
            </w:r>
          </w:hyperlink>
        </w:p>
        <w:p w14:paraId="6AAD2D08" w14:textId="77777777" w:rsidR="00546580" w:rsidRDefault="00546580">
          <w:pPr>
            <w:pStyle w:val="TM2"/>
            <w:rPr>
              <w:noProof/>
            </w:rPr>
          </w:pPr>
          <w:hyperlink w:anchor="_Toc140836364" w:history="1">
            <w:r w:rsidRPr="00303837">
              <w:rPr>
                <w:rStyle w:val="Lienhypertexte"/>
                <w:noProof/>
                <w:lang w:val="en"/>
              </w:rPr>
              <w:t>Declaration</w:t>
            </w:r>
            <w:r>
              <w:rPr>
                <w:noProof/>
                <w:webHidden/>
              </w:rPr>
              <w:tab/>
            </w:r>
            <w:r>
              <w:rPr>
                <w:noProof/>
                <w:webHidden/>
              </w:rPr>
              <w:fldChar w:fldCharType="begin"/>
            </w:r>
            <w:r>
              <w:rPr>
                <w:noProof/>
                <w:webHidden/>
              </w:rPr>
              <w:instrText xml:space="preserve"> PAGEREF _Toc140836364 \h </w:instrText>
            </w:r>
            <w:r>
              <w:rPr>
                <w:noProof/>
                <w:webHidden/>
              </w:rPr>
            </w:r>
            <w:r>
              <w:rPr>
                <w:noProof/>
                <w:webHidden/>
              </w:rPr>
              <w:fldChar w:fldCharType="separate"/>
            </w:r>
            <w:r>
              <w:rPr>
                <w:noProof/>
                <w:webHidden/>
              </w:rPr>
              <w:t>25</w:t>
            </w:r>
            <w:r>
              <w:rPr>
                <w:noProof/>
                <w:webHidden/>
              </w:rPr>
              <w:fldChar w:fldCharType="end"/>
            </w:r>
          </w:hyperlink>
        </w:p>
        <w:p w14:paraId="10A57509" w14:textId="77777777" w:rsidR="00546580" w:rsidRDefault="00546580">
          <w:pPr>
            <w:pStyle w:val="TM1"/>
            <w:tabs>
              <w:tab w:val="right" w:leader="dot" w:pos="9736"/>
            </w:tabs>
            <w:rPr>
              <w:rFonts w:asciiTheme="minorHAnsi" w:eastAsiaTheme="minorEastAsia" w:hAnsiTheme="minorHAnsi" w:cstheme="minorBidi"/>
              <w:noProof/>
              <w:sz w:val="22"/>
              <w:szCs w:val="22"/>
            </w:rPr>
          </w:pPr>
          <w:hyperlink w:anchor="_Toc140836365" w:history="1">
            <w:r w:rsidRPr="00303837">
              <w:rPr>
                <w:rStyle w:val="Lienhypertexte"/>
                <w:b/>
                <w:bCs/>
                <w:caps/>
                <w:noProof/>
                <w:lang w:val="en"/>
              </w:rPr>
              <w:t>Annex 1: Specifications</w:t>
            </w:r>
            <w:r>
              <w:rPr>
                <w:noProof/>
                <w:webHidden/>
              </w:rPr>
              <w:tab/>
            </w:r>
            <w:r>
              <w:rPr>
                <w:noProof/>
                <w:webHidden/>
              </w:rPr>
              <w:fldChar w:fldCharType="begin"/>
            </w:r>
            <w:r>
              <w:rPr>
                <w:noProof/>
                <w:webHidden/>
              </w:rPr>
              <w:instrText xml:space="preserve"> PAGEREF _Toc140836365 \h </w:instrText>
            </w:r>
            <w:r>
              <w:rPr>
                <w:noProof/>
                <w:webHidden/>
              </w:rPr>
            </w:r>
            <w:r>
              <w:rPr>
                <w:noProof/>
                <w:webHidden/>
              </w:rPr>
              <w:fldChar w:fldCharType="separate"/>
            </w:r>
            <w:r>
              <w:rPr>
                <w:noProof/>
                <w:webHidden/>
              </w:rPr>
              <w:t>28</w:t>
            </w:r>
            <w:r>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7"/>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 xml:space="preserve">Represented by </w:t>
            </w:r>
            <w:proofErr w:type="spellStart"/>
            <w:r w:rsidRPr="007C0492">
              <w:rPr>
                <w:rFonts w:asciiTheme="minorHAnsi" w:hAnsiTheme="minorHAnsi" w:cs="Arial"/>
                <w:lang w:val="en"/>
              </w:rPr>
              <w:t>Mr</w:t>
            </w:r>
            <w:proofErr w:type="spellEnd"/>
            <w:r w:rsidRPr="007C0492">
              <w:rPr>
                <w:rFonts w:asciiTheme="minorHAnsi" w:hAnsiTheme="minorHAnsi" w:cs="Arial"/>
                <w:lang w:val="en"/>
              </w:rPr>
              <w:t xml:space="preserve">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095F40"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 xml:space="preserve">Registration number at the trade and </w:t>
            </w:r>
            <w:proofErr w:type="gramStart"/>
            <w:r w:rsidRPr="003115EA">
              <w:rPr>
                <w:rFonts w:asciiTheme="minorHAnsi" w:hAnsiTheme="minorHAnsi" w:cstheme="minorHAnsi"/>
                <w:szCs w:val="22"/>
                <w:lang w:val="en"/>
              </w:rPr>
              <w:t>companies</w:t>
            </w:r>
            <w:proofErr w:type="gramEnd"/>
            <w:r w:rsidRPr="003115EA">
              <w:rPr>
                <w:rFonts w:asciiTheme="minorHAnsi" w:hAnsiTheme="minorHAnsi" w:cstheme="minorHAnsi"/>
                <w:szCs w:val="22"/>
                <w:lang w:val="en"/>
              </w:rPr>
              <w:t xml:space="preserve">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proofErr w:type="spellStart"/>
            <w:r w:rsidRPr="003115EA">
              <w:rPr>
                <w:rFonts w:asciiTheme="minorHAnsi" w:hAnsiTheme="minorHAnsi" w:cstheme="minorHAnsi"/>
                <w:szCs w:val="22"/>
                <w:lang w:val="en"/>
              </w:rPr>
              <w:t>ntra</w:t>
            </w:r>
            <w:proofErr w:type="spellEnd"/>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proofErr w:type="gramStart"/>
      <w:r w:rsidRPr="003115EA">
        <w:rPr>
          <w:rFonts w:asciiTheme="minorHAnsi" w:hAnsiTheme="minorHAnsi" w:cstheme="minorHAnsi"/>
          <w:smallCaps/>
          <w:lang w:val="en"/>
        </w:rPr>
        <w:t>Parties</w:t>
      </w:r>
      <w:r w:rsidRPr="003115EA">
        <w:rPr>
          <w:rFonts w:asciiTheme="minorHAnsi" w:hAnsiTheme="minorHAnsi" w:cstheme="minorHAnsi"/>
          <w:lang w:val="en"/>
        </w:rPr>
        <w:t>“</w:t>
      </w:r>
      <w:proofErr w:type="gramEnd"/>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6CC2A35F" w14:textId="77777777" w:rsidR="00CF0551" w:rsidRDefault="00CF0551" w:rsidP="0029743C">
      <w:pPr>
        <w:widowControl w:val="0"/>
        <w:spacing w:line="240" w:lineRule="auto"/>
        <w:jc w:val="both"/>
        <w:rPr>
          <w:rFonts w:asciiTheme="minorHAnsi" w:hAnsiTheme="minorHAnsi"/>
          <w:sz w:val="22"/>
          <w:szCs w:val="22"/>
          <w:lang w:val="en-GB"/>
        </w:rPr>
      </w:pPr>
    </w:p>
    <w:p w14:paraId="62518019" w14:textId="06F47F41" w:rsidR="0029743C" w:rsidRPr="00CF0551" w:rsidRDefault="0029743C" w:rsidP="0029743C">
      <w:pPr>
        <w:widowControl w:val="0"/>
        <w:spacing w:line="240" w:lineRule="auto"/>
        <w:jc w:val="both"/>
        <w:rPr>
          <w:rFonts w:asciiTheme="minorHAnsi" w:hAnsiTheme="minorHAnsi" w:cs="Arial"/>
          <w:b/>
          <w:bCs/>
          <w:sz w:val="22"/>
          <w:szCs w:val="22"/>
          <w:lang w:val="en-GB"/>
        </w:rPr>
      </w:pPr>
      <w:r w:rsidRPr="0029743C">
        <w:rPr>
          <w:rFonts w:asciiTheme="minorHAnsi" w:hAnsiTheme="minorHAnsi"/>
          <w:sz w:val="22"/>
          <w:szCs w:val="22"/>
          <w:lang w:val="en-GB"/>
        </w:rPr>
        <w:t xml:space="preserve">This Service Contract is part of the implementation of the Regional Facility for Teachers in Africa (RFTA) (22PSE0C169) funded by the European Union (MPCA no. </w:t>
      </w:r>
      <w:r w:rsidRPr="00CF0551">
        <w:rPr>
          <w:rFonts w:asciiTheme="minorHAnsi" w:hAnsiTheme="minorHAnsi"/>
          <w:sz w:val="22"/>
          <w:szCs w:val="22"/>
          <w:lang w:val="en-GB"/>
        </w:rPr>
        <w:t xml:space="preserve">NDICI AFRICA/2023/453-042 signed on 01/02/2024). </w:t>
      </w:r>
    </w:p>
    <w:p w14:paraId="741B9C8B" w14:textId="77777777" w:rsidR="0029743C" w:rsidRPr="003115EA" w:rsidRDefault="0029743C" w:rsidP="00416A7A">
      <w:pPr>
        <w:spacing w:before="120"/>
        <w:jc w:val="both"/>
        <w:rPr>
          <w:rFonts w:asciiTheme="minorHAnsi" w:hAnsiTheme="minorHAnsi" w:cstheme="minorHAnsi"/>
          <w:sz w:val="22"/>
          <w:lang w:val="en-GB"/>
        </w:rPr>
      </w:pP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40836305"/>
      <w:r w:rsidRPr="00F2235E">
        <w:rPr>
          <w:rFonts w:asciiTheme="minorHAnsi" w:hAnsiTheme="minorHAnsi"/>
          <w:b/>
          <w:bCs/>
          <w:caps/>
          <w:sz w:val="24"/>
          <w:u w:val="single"/>
          <w:lang w:val="en"/>
        </w:rPr>
        <w:lastRenderedPageBreak/>
        <w:t>Object of the contract</w:t>
      </w:r>
      <w:bookmarkEnd w:id="5"/>
    </w:p>
    <w:p w14:paraId="767C017D" w14:textId="404FBF3D"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xml:space="preserve">) is </w:t>
      </w:r>
      <w:r w:rsidR="00C46FEC" w:rsidRPr="0072578A">
        <w:rPr>
          <w:rFonts w:asciiTheme="minorHAnsi" w:hAnsiTheme="minorHAnsi" w:cstheme="minorHAnsi"/>
          <w:b/>
          <w:bCs/>
          <w:caps/>
          <w:szCs w:val="22"/>
          <w:lang w:val="en"/>
        </w:rPr>
        <w:t xml:space="preserve">MID-TERM EVALUATION OF THE REGIONAL </w:t>
      </w:r>
      <w:proofErr w:type="gramStart"/>
      <w:r w:rsidR="00C46FEC" w:rsidRPr="0072578A">
        <w:rPr>
          <w:rFonts w:asciiTheme="minorHAnsi" w:hAnsiTheme="minorHAnsi" w:cstheme="minorHAnsi"/>
          <w:b/>
          <w:bCs/>
          <w:caps/>
          <w:szCs w:val="22"/>
          <w:lang w:val="en"/>
        </w:rPr>
        <w:t>TEACHERS</w:t>
      </w:r>
      <w:proofErr w:type="gramEnd"/>
      <w:r w:rsidR="00C46FEC" w:rsidRPr="0072578A">
        <w:rPr>
          <w:rFonts w:asciiTheme="minorHAnsi" w:hAnsiTheme="minorHAnsi" w:cstheme="minorHAnsi"/>
          <w:b/>
          <w:bCs/>
          <w:caps/>
          <w:szCs w:val="22"/>
          <w:lang w:val="en"/>
        </w:rPr>
        <w:t xml:space="preserve"> INITIATIVE FOR AFRICA FACILITY</w:t>
      </w:r>
      <w:r w:rsidR="00EE0303">
        <w:rPr>
          <w:rFonts w:asciiTheme="minorHAnsi" w:hAnsiTheme="minorHAnsi" w:cstheme="minorHAnsi"/>
          <w:b/>
          <w:bCs/>
          <w:caps/>
          <w:szCs w:val="22"/>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40836306"/>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 xml:space="preserve">Annex 1 attached: </w:t>
      </w:r>
      <w:proofErr w:type="gramStart"/>
      <w:r w:rsidRPr="00F2235E">
        <w:rPr>
          <w:rFonts w:asciiTheme="minorHAnsi" w:hAnsiTheme="minorHAnsi" w:cstheme="minorHAnsi"/>
          <w:szCs w:val="22"/>
          <w:lang w:val="en"/>
        </w:rPr>
        <w:t>Specifications;</w:t>
      </w:r>
      <w:proofErr w:type="gramEnd"/>
    </w:p>
    <w:p w14:paraId="6C94A0A5" w14:textId="4D1544D0" w:rsidR="00C973C2" w:rsidRPr="00F2235E" w:rsidRDefault="00C973C2" w:rsidP="0031445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8"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24CFC1F" w14:textId="6DEDF9A0" w:rsidR="00996FEA" w:rsidRPr="00F2235E" w:rsidRDefault="002575A9" w:rsidP="00861444">
      <w:pPr>
        <w:pStyle w:val="w"/>
        <w:widowControl w:val="0"/>
        <w:numPr>
          <w:ilvl w:val="0"/>
          <w:numId w:val="47"/>
        </w:numPr>
        <w:spacing w:before="120"/>
        <w:rPr>
          <w:rFonts w:asciiTheme="minorHAnsi" w:hAnsiTheme="minorHAnsi" w:cstheme="minorHAnsi"/>
          <w:szCs w:val="22"/>
          <w:lang w:val="en-GB"/>
        </w:rPr>
      </w:pPr>
      <w:r w:rsidRPr="00F2235E" w:rsidDel="002575A9">
        <w:rPr>
          <w:rFonts w:asciiTheme="minorHAnsi" w:hAnsiTheme="minorHAnsi" w:cstheme="minorHAnsi"/>
          <w:szCs w:val="22"/>
          <w:lang w:val="en"/>
        </w:rPr>
        <w:t xml:space="preserve"> </w:t>
      </w:r>
      <w:r w:rsidR="00861444" w:rsidRPr="00F2235E">
        <w:rPr>
          <w:rFonts w:asciiTheme="minorHAnsi" w:hAnsiTheme="minorHAnsi" w:cstheme="minorHAnsi"/>
          <w:szCs w:val="22"/>
          <w:lang w:val="en"/>
        </w:rPr>
        <w:t xml:space="preserve">CCAG - General administrative clauses applicable to public procurement for [day-to-day supplies and services approved under the Order of 30/03/2021] subject to the exceptions set out in the </w:t>
      </w:r>
      <w:r w:rsidR="000D19AC">
        <w:rPr>
          <w:rFonts w:asciiTheme="minorHAnsi" w:hAnsiTheme="minorHAnsi" w:cstheme="minorHAnsi"/>
          <w:smallCaps/>
          <w:lang w:val="en"/>
        </w:rPr>
        <w:t>Contract</w:t>
      </w:r>
      <w:r w:rsidR="00861444"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4FDDEBF9" w14:textId="77777777" w:rsidR="00113F82" w:rsidRPr="00F2235E" w:rsidRDefault="001520B7" w:rsidP="00113F82">
      <w:pPr>
        <w:pStyle w:val="w"/>
        <w:widowControl w:val="0"/>
        <w:numPr>
          <w:ilvl w:val="0"/>
          <w:numId w:val="47"/>
        </w:numPr>
        <w:spacing w:before="120"/>
        <w:rPr>
          <w:rFonts w:asciiTheme="minorHAnsi" w:hAnsiTheme="minorHAnsi" w:cstheme="minorHAnsi"/>
          <w:szCs w:val="22"/>
          <w:highlight w:val="yellow"/>
        </w:rPr>
      </w:pPr>
      <w:r w:rsidRPr="00F2235E">
        <w:rPr>
          <w:rFonts w:asciiTheme="minorHAnsi" w:hAnsiTheme="minorHAnsi" w:cstheme="minorHAnsi"/>
          <w:szCs w:val="22"/>
          <w:highlight w:val="yellow"/>
          <w:lang w:val="en"/>
        </w:rPr>
        <w:t xml:space="preserve">Etc. </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t>
      </w:r>
      <w:proofErr w:type="gramStart"/>
      <w:r w:rsidRPr="000D19AC">
        <w:rPr>
          <w:rFonts w:asciiTheme="minorHAnsi" w:hAnsiTheme="minorHAnsi" w:cs="Arial"/>
          <w:lang w:val="en"/>
        </w:rPr>
        <w:t>with regard to</w:t>
      </w:r>
      <w:proofErr w:type="gramEnd"/>
      <w:r w:rsidRPr="000D19AC">
        <w:rPr>
          <w:rFonts w:asciiTheme="minorHAnsi" w:hAnsiTheme="minorHAnsi" w:cs="Arial"/>
          <w:lang w:val="en"/>
        </w:rPr>
        <w:t xml:space="preserve">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proofErr w:type="spellStart"/>
      <w:r w:rsidRPr="000D19AC">
        <w:rPr>
          <w:rFonts w:asciiTheme="minorHAnsi" w:hAnsiTheme="minorHAnsi" w:cs="Arial"/>
          <w:lang w:val="en"/>
        </w:rPr>
        <w:t>authorised</w:t>
      </w:r>
      <w:proofErr w:type="spellEnd"/>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7" w:name="_Toc140836307"/>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0D19AC" w:rsidRDefault="00204CC9" w:rsidP="005204FC">
      <w:pPr>
        <w:pStyle w:val="Titre2"/>
        <w:rPr>
          <w:rFonts w:asciiTheme="minorHAnsi" w:hAnsiTheme="minorHAnsi" w:cstheme="minorHAnsi"/>
          <w:i/>
          <w:sz w:val="22"/>
          <w:szCs w:val="22"/>
        </w:rPr>
      </w:pPr>
      <w:bookmarkStart w:id="9" w:name="_Toc140836308"/>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0DB03772" w14:textId="10F400D2" w:rsidR="00A246CE" w:rsidRPr="000D19AC" w:rsidRDefault="001B6DF5" w:rsidP="002F2D1F">
      <w:pPr>
        <w:pStyle w:val="u"/>
        <w:widowControl w:val="0"/>
        <w:spacing w:before="240"/>
        <w:ind w:left="567"/>
        <w:rPr>
          <w:rFonts w:asciiTheme="minorHAnsi" w:hAnsiTheme="minorHAnsi" w:cstheme="minorHAnsi"/>
          <w:szCs w:val="22"/>
          <w:lang w:val="en-GB"/>
        </w:rPr>
      </w:pPr>
      <w:bookmarkStart w:id="10"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services</w:t>
      </w:r>
      <w:r w:rsidR="008F6338">
        <w:rPr>
          <w:rFonts w:asciiTheme="minorHAnsi" w:hAnsiTheme="minorHAnsi" w:cstheme="minorHAnsi"/>
          <w:szCs w:val="22"/>
          <w:lang w:val="en"/>
        </w:rPr>
        <w:t xml:space="preserve"> </w:t>
      </w:r>
      <w:r w:rsidRPr="000D19AC">
        <w:rPr>
          <w:rFonts w:asciiTheme="minorHAnsi" w:hAnsiTheme="minorHAnsi" w:cstheme="minorHAnsi"/>
          <w:szCs w:val="22"/>
          <w:lang w:val="en"/>
        </w:rPr>
        <w:t>at fixed and total</w:t>
      </w:r>
      <w:r w:rsidR="008F6338">
        <w:rPr>
          <w:rFonts w:asciiTheme="minorHAnsi" w:hAnsiTheme="minorHAnsi" w:cstheme="minorHAnsi"/>
          <w:szCs w:val="22"/>
          <w:lang w:val="en"/>
        </w:rPr>
        <w:t xml:space="preserve"> </w:t>
      </w:r>
      <w:r w:rsidRPr="000D19AC">
        <w:rPr>
          <w:rFonts w:asciiTheme="minorHAnsi" w:hAnsiTheme="minorHAnsi" w:cstheme="minorHAnsi"/>
          <w:szCs w:val="22"/>
          <w:lang w:val="en"/>
        </w:rPr>
        <w:t>prices.</w:t>
      </w: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1" w:name="_Toc392669632"/>
      <w:bookmarkStart w:id="12" w:name="_Toc140836309"/>
      <w:bookmarkEnd w:id="10"/>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3193DF08"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EB463D">
        <w:rPr>
          <w:rFonts w:asciiTheme="minorHAnsi" w:hAnsiTheme="minorHAnsi" w:cstheme="minorHAnsi"/>
          <w:szCs w:val="22"/>
          <w:lang w:val="en"/>
        </w:rPr>
        <w:t>05</w:t>
      </w:r>
      <w:r w:rsidR="00EB463D" w:rsidRPr="000D19AC">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months from </w:t>
      </w:r>
      <w:del w:id="13" w:author="Thioro SARR" w:date="2025-07-08T15:41:00Z">
        <w:r w:rsidRPr="000D19AC" w:rsidDel="00EB463D">
          <w:rPr>
            <w:rFonts w:asciiTheme="minorHAnsi" w:hAnsiTheme="minorHAnsi" w:cstheme="minorHAnsi"/>
            <w:szCs w:val="22"/>
            <w:lang w:val="en"/>
          </w:rPr>
          <w:delText>[</w:delText>
        </w:r>
      </w:del>
      <w:r w:rsidRPr="000D19AC">
        <w:rPr>
          <w:rFonts w:asciiTheme="minorHAnsi" w:hAnsiTheme="minorHAnsi" w:cstheme="minorHAnsi"/>
          <w:szCs w:val="22"/>
          <w:lang w:val="en"/>
        </w:rPr>
        <w:t xml:space="preserve">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p>
    <w:p w14:paraId="10848C8C" w14:textId="4A789682"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w:t>
      </w:r>
      <w:r w:rsidR="00312016" w:rsidRPr="000D19AC">
        <w:rPr>
          <w:rFonts w:asciiTheme="minorHAnsi" w:hAnsiTheme="minorHAnsi" w:cstheme="minorHAnsi"/>
          <w:szCs w:val="22"/>
          <w:lang w:val="en"/>
        </w:rPr>
        <w:t>services</w:t>
      </w:r>
      <w:r w:rsidRPr="000D19AC">
        <w:rPr>
          <w:rFonts w:asciiTheme="minorHAnsi" w:hAnsiTheme="minorHAnsi" w:cstheme="minorHAnsi"/>
          <w:szCs w:val="22"/>
          <w:lang w:val="en"/>
        </w:rPr>
        <w:t xml:space="preserve">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6F2E7501" w:rsidR="001E12A9" w:rsidRPr="00F41A62" w:rsidRDefault="001E12A9" w:rsidP="001E12A9">
      <w:pPr>
        <w:pStyle w:val="Titre2"/>
        <w:spacing w:before="120" w:after="60"/>
        <w:rPr>
          <w:rFonts w:asciiTheme="minorHAnsi" w:hAnsiTheme="minorHAnsi" w:cstheme="minorHAnsi"/>
          <w:sz w:val="22"/>
          <w:szCs w:val="22"/>
          <w:lang w:val="en-GB"/>
        </w:rPr>
      </w:pPr>
      <w:bookmarkStart w:id="14" w:name="_Toc140836310"/>
      <w:r w:rsidRPr="00F41A62">
        <w:rPr>
          <w:rFonts w:asciiTheme="minorHAnsi" w:hAnsiTheme="minorHAnsi" w:cstheme="minorHAnsi"/>
          <w:sz w:val="22"/>
          <w:szCs w:val="22"/>
          <w:lang w:val="en"/>
        </w:rPr>
        <w:t>Commencement and deadline of service provision</w:t>
      </w:r>
      <w:bookmarkEnd w:id="14"/>
    </w:p>
    <w:p w14:paraId="29C83A50" w14:textId="50D610DA"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The service provisio</w:t>
      </w:r>
      <w:r w:rsidR="00116771">
        <w:rPr>
          <w:rFonts w:asciiTheme="minorHAnsi" w:hAnsiTheme="minorHAnsi" w:cstheme="minorHAnsi"/>
          <w:szCs w:val="22"/>
          <w:lang w:val="en"/>
        </w:rPr>
        <w:t xml:space="preserve">n </w:t>
      </w:r>
      <w:r w:rsidRPr="00F41A62">
        <w:rPr>
          <w:rFonts w:asciiTheme="minorHAnsi" w:hAnsiTheme="minorHAnsi" w:cstheme="minorHAnsi"/>
          <w:szCs w:val="22"/>
          <w:lang w:val="en"/>
        </w:rPr>
        <w:t xml:space="preserve">deadline under this </w:t>
      </w:r>
      <w:r w:rsidRPr="00F41A62">
        <w:rPr>
          <w:rFonts w:asciiTheme="minorHAnsi" w:hAnsiTheme="minorHAnsi" w:cstheme="minorHAnsi"/>
          <w:smallCaps/>
          <w:szCs w:val="22"/>
          <w:lang w:val="en"/>
        </w:rPr>
        <w:t>Contract</w:t>
      </w:r>
      <w:r w:rsidR="00116771">
        <w:rPr>
          <w:rFonts w:asciiTheme="minorHAnsi" w:hAnsiTheme="minorHAnsi" w:cstheme="minorHAnsi"/>
          <w:smallCaps/>
          <w:szCs w:val="22"/>
          <w:lang w:val="en"/>
        </w:rPr>
        <w:t xml:space="preserve"> </w:t>
      </w:r>
      <w:proofErr w:type="gramStart"/>
      <w:r w:rsidR="00EB463D">
        <w:rPr>
          <w:rFonts w:asciiTheme="minorHAnsi" w:hAnsiTheme="minorHAnsi" w:cstheme="minorHAnsi"/>
          <w:szCs w:val="22"/>
          <w:lang w:val="en"/>
        </w:rPr>
        <w:t xml:space="preserve">start </w:t>
      </w:r>
      <w:r w:rsidRPr="00F41A62">
        <w:rPr>
          <w:rFonts w:asciiTheme="minorHAnsi" w:hAnsiTheme="minorHAnsi" w:cstheme="minorHAnsi"/>
          <w:szCs w:val="22"/>
          <w:lang w:val="en"/>
        </w:rPr>
        <w:t xml:space="preserve"> from</w:t>
      </w:r>
      <w:proofErr w:type="gramEnd"/>
      <w:r w:rsidRPr="00F41A62">
        <w:rPr>
          <w:rFonts w:asciiTheme="minorHAnsi" w:hAnsiTheme="minorHAnsi" w:cstheme="minorHAnsi"/>
          <w:szCs w:val="22"/>
          <w:lang w:val="en"/>
        </w:rPr>
        <w:t xml:space="preserve"> the award date of this </w:t>
      </w:r>
      <w:r w:rsidRPr="00F41A62">
        <w:rPr>
          <w:rFonts w:asciiTheme="minorHAnsi" w:hAnsiTheme="minorHAnsi" w:cstheme="minorHAnsi"/>
          <w:smallCaps/>
          <w:szCs w:val="22"/>
          <w:lang w:val="en"/>
        </w:rPr>
        <w:t>Contract</w:t>
      </w:r>
      <w:r w:rsidR="0004644A">
        <w:rPr>
          <w:rFonts w:asciiTheme="minorHAnsi" w:hAnsiTheme="minorHAnsi" w:cstheme="minorHAnsi"/>
          <w:smallCaps/>
          <w:szCs w:val="22"/>
          <w:lang w:val="en"/>
        </w:rPr>
        <w:t>.</w:t>
      </w:r>
    </w:p>
    <w:p w14:paraId="0171D98C" w14:textId="2643AF31"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w:t>
      </w:r>
      <w:proofErr w:type="gramStart"/>
      <w:r w:rsidRPr="00F41A62">
        <w:rPr>
          <w:rFonts w:asciiTheme="minorHAnsi" w:hAnsiTheme="minorHAnsi" w:cstheme="minorHAnsi"/>
          <w:szCs w:val="22"/>
          <w:lang w:val="en"/>
        </w:rPr>
        <w:t>delivery</w:t>
      </w:r>
      <w:proofErr w:type="gramEnd"/>
      <w:r w:rsidRPr="00F41A62">
        <w:rPr>
          <w:rFonts w:asciiTheme="minorHAnsi" w:hAnsiTheme="minorHAnsi" w:cstheme="minorHAnsi"/>
          <w:szCs w:val="22"/>
          <w:lang w:val="en"/>
        </w:rPr>
        <w:t xml:space="preserve">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5" w:name="_Toc140836313"/>
      <w:r w:rsidRPr="00F41A62">
        <w:rPr>
          <w:rFonts w:asciiTheme="minorHAnsi" w:hAnsiTheme="minorHAnsi"/>
          <w:b/>
          <w:bCs/>
          <w:caps/>
          <w:sz w:val="24"/>
          <w:u w:val="single"/>
          <w:lang w:val="en"/>
        </w:rPr>
        <w:t>Financial provisions</w:t>
      </w:r>
      <w:bookmarkEnd w:id="15"/>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6" w:name="_Toc524095228"/>
      <w:bookmarkStart w:id="17" w:name="_Toc392669634"/>
      <w:bookmarkStart w:id="18" w:name="_Toc140836314"/>
      <w:r w:rsidRPr="00F41A62">
        <w:rPr>
          <w:rFonts w:asciiTheme="minorHAnsi" w:hAnsiTheme="minorHAnsi" w:cstheme="minorHAnsi"/>
          <w:sz w:val="22"/>
          <w:szCs w:val="22"/>
          <w:lang w:val="en"/>
        </w:rPr>
        <w:t>Amount of the Contract</w:t>
      </w:r>
      <w:bookmarkEnd w:id="16"/>
      <w:bookmarkEnd w:id="17"/>
      <w:bookmarkEnd w:id="18"/>
    </w:p>
    <w:p w14:paraId="79C63C05" w14:textId="2040C7AC"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 in € exc. VAT.</w:t>
      </w:r>
    </w:p>
    <w:p w14:paraId="44F98D11" w14:textId="627FB22B"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This amount equates to the total</w:t>
      </w:r>
      <w:r w:rsidR="00A0436E">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101E9A">
        <w:rPr>
          <w:rFonts w:asciiTheme="minorHAnsi" w:hAnsiTheme="minorHAnsi" w:cstheme="minorHAnsi"/>
          <w:szCs w:val="22"/>
          <w:lang w:val="en"/>
        </w:rPr>
        <w:t xml:space="preserve"> validation</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all the services/supplies due under the Contract have been accepted without reservation. As pricing is fixed, it includes all costs relating to the corresponding service provision and/or delivery of supplies.</w:t>
      </w:r>
      <w:r w:rsidR="001C5DE3" w:rsidRPr="00F41A62">
        <w:rPr>
          <w:rFonts w:asciiTheme="minorHAnsi" w:hAnsiTheme="minorHAnsi" w:cstheme="minorHAnsi"/>
          <w:szCs w:val="22"/>
          <w:lang w:val="en-GB"/>
        </w:rPr>
        <w:t xml:space="preserve"> </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19" w:name="_Toc140836315"/>
      <w:bookmarkStart w:id="20" w:name="_Toc392669637"/>
      <w:r w:rsidRPr="00722AD6">
        <w:rPr>
          <w:rFonts w:asciiTheme="minorHAnsi" w:hAnsiTheme="minorHAnsi" w:cstheme="minorHAnsi"/>
          <w:sz w:val="22"/>
          <w:szCs w:val="22"/>
          <w:lang w:val="en"/>
        </w:rPr>
        <w:t>Form of prices</w:t>
      </w:r>
      <w:bookmarkEnd w:id="19"/>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1" w:name="_Toc140836316"/>
      <w:r>
        <w:rPr>
          <w:rFonts w:asciiTheme="minorHAnsi" w:hAnsiTheme="minorHAnsi" w:cstheme="minorHAnsi"/>
          <w:sz w:val="22"/>
          <w:szCs w:val="22"/>
          <w:lang w:val="en"/>
        </w:rPr>
        <w:t>Advance</w:t>
      </w:r>
      <w:bookmarkEnd w:id="21"/>
    </w:p>
    <w:p w14:paraId="0283E91D" w14:textId="77777777" w:rsidR="00EB463D" w:rsidRPr="00314455" w:rsidRDefault="00EB463D" w:rsidP="00EB463D">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No </w:t>
      </w:r>
      <w:r>
        <w:rPr>
          <w:rFonts w:asciiTheme="minorHAnsi" w:hAnsiTheme="minorHAnsi" w:cstheme="minorHAnsi"/>
          <w:szCs w:val="22"/>
          <w:lang w:val="en"/>
        </w:rPr>
        <w:t>advance</w:t>
      </w:r>
      <w:r w:rsidRPr="008E7A24">
        <w:rPr>
          <w:rFonts w:asciiTheme="minorHAnsi" w:hAnsiTheme="minorHAnsi" w:cstheme="minorHAnsi"/>
          <w:szCs w:val="22"/>
          <w:lang w:val="en"/>
        </w:rPr>
        <w:t xml:space="preserve"> will be granted.</w:t>
      </w:r>
    </w:p>
    <w:p w14:paraId="3E8E699A" w14:textId="77777777" w:rsidR="00EB463D" w:rsidRPr="008E7A24" w:rsidRDefault="00EB463D" w:rsidP="00D830F2">
      <w:pPr>
        <w:pStyle w:val="u"/>
        <w:widowControl w:val="0"/>
        <w:numPr>
          <w:ilvl w:val="12"/>
          <w:numId w:val="0"/>
        </w:numPr>
        <w:spacing w:after="120"/>
        <w:ind w:left="561"/>
        <w:jc w:val="left"/>
        <w:rPr>
          <w:rFonts w:asciiTheme="minorHAnsi" w:hAnsiTheme="minorHAnsi" w:cstheme="minorHAnsi"/>
          <w:szCs w:val="22"/>
          <w:lang w:val="en-GB"/>
        </w:rPr>
      </w:pP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2" w:name="_Toc140836317"/>
      <w:r w:rsidRPr="00314455">
        <w:rPr>
          <w:rFonts w:asciiTheme="minorHAnsi" w:hAnsiTheme="minorHAnsi" w:cstheme="minorHAnsi"/>
          <w:sz w:val="22"/>
          <w:szCs w:val="22"/>
          <w:lang w:val="en"/>
        </w:rPr>
        <w:t>Payment procedure</w:t>
      </w:r>
      <w:bookmarkEnd w:id="22"/>
    </w:p>
    <w:p w14:paraId="083B5FA0" w14:textId="7782B0EA" w:rsidR="00E637E0" w:rsidRPr="00314455" w:rsidRDefault="00F01F99"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68D039E4" w14:textId="2EE9C740" w:rsidR="00E637E0" w:rsidRPr="008E7A24" w:rsidRDefault="00E637E0"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Periodic quarterly advances may be paid to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The amount of such advances may not exceed the value of the services delivered by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and duly accepted by </w:t>
      </w:r>
      <w:r w:rsidR="00B1311C" w:rsidRPr="008E7A24">
        <w:rPr>
          <w:rFonts w:asciiTheme="minorHAnsi" w:hAnsiTheme="minorHAnsi" w:cstheme="minorHAnsi"/>
          <w:smallCaps/>
          <w:szCs w:val="22"/>
          <w:lang w:val="en-GB"/>
        </w:rPr>
        <w:t>Expertise France</w:t>
      </w:r>
      <w:r w:rsidRPr="008E7A24">
        <w:rPr>
          <w:rFonts w:asciiTheme="minorHAnsi" w:hAnsiTheme="minorHAnsi" w:cstheme="minorHAnsi"/>
          <w:szCs w:val="22"/>
          <w:lang w:val="en"/>
        </w:rPr>
        <w:t>.</w:t>
      </w:r>
    </w:p>
    <w:p w14:paraId="1749C595" w14:textId="353A0816" w:rsidR="00E637E0" w:rsidRPr="008E7A24" w:rsidRDefault="00E637E0"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frequency of advance payments may be reduced to 1 month at the request of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w:t>
      </w:r>
    </w:p>
    <w:p w14:paraId="042DB23C" w14:textId="7BC4D2BF" w:rsidR="00004AE6" w:rsidRPr="008E7A24" w:rsidRDefault="00004AE6"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cumulative </w:t>
      </w:r>
      <w:proofErr w:type="gramStart"/>
      <w:r w:rsidRPr="008E7A24">
        <w:rPr>
          <w:rFonts w:asciiTheme="minorHAnsi" w:hAnsiTheme="minorHAnsi" w:cstheme="minorHAnsi"/>
          <w:szCs w:val="22"/>
          <w:lang w:val="en"/>
        </w:rPr>
        <w:t>amount</w:t>
      </w:r>
      <w:proofErr w:type="gramEnd"/>
      <w:r w:rsidRPr="008E7A24">
        <w:rPr>
          <w:rFonts w:asciiTheme="minorHAnsi" w:hAnsiTheme="minorHAnsi" w:cstheme="minorHAnsi"/>
          <w:szCs w:val="22"/>
          <w:lang w:val="en"/>
        </w:rPr>
        <w:t xml:space="preserve"> of advances paid shall not exceed 90% of the amount of the </w:t>
      </w:r>
      <w:r w:rsidR="00B1311C" w:rsidRPr="008E7A24">
        <w:rPr>
          <w:rFonts w:asciiTheme="minorHAnsi" w:hAnsiTheme="minorHAnsi" w:cstheme="minorHAnsi"/>
          <w:smallCaps/>
          <w:lang w:val="en"/>
        </w:rPr>
        <w:t>Contract</w:t>
      </w:r>
      <w:r w:rsidRPr="008E7A24">
        <w:rPr>
          <w:rFonts w:asciiTheme="minorHAnsi" w:hAnsiTheme="minorHAnsi" w:cstheme="minorHAnsi"/>
          <w:szCs w:val="22"/>
          <w:lang w:val="en"/>
        </w:rPr>
        <w:t>.</w:t>
      </w:r>
    </w:p>
    <w:p w14:paraId="681B57C0" w14:textId="381766A7" w:rsidR="007B473C" w:rsidRPr="00722AD6" w:rsidRDefault="007B473C"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lastRenderedPageBreak/>
        <w:t xml:space="preserve">Payment of an advance does not constitute proof of acceptance, even partially, nor does it release the </w:t>
      </w:r>
      <w:r w:rsidR="00DA34B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from its obligations under the </w:t>
      </w:r>
      <w:r w:rsidR="00DA34BC" w:rsidRPr="008E7A24">
        <w:rPr>
          <w:rFonts w:asciiTheme="minorHAnsi" w:hAnsiTheme="minorHAnsi" w:cstheme="minorHAnsi"/>
          <w:smallCaps/>
          <w:lang w:val="en"/>
        </w:rPr>
        <w:t>Contract</w:t>
      </w:r>
      <w:r w:rsidRPr="008E7A24">
        <w:rPr>
          <w:rFonts w:asciiTheme="minorHAnsi" w:hAnsiTheme="minorHAnsi" w:cstheme="minorHAnsi"/>
          <w:szCs w:val="22"/>
          <w:lang w:val="en"/>
        </w:rPr>
        <w:t>.</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3" w:name="_Toc140836318"/>
      <w:r w:rsidRPr="00DA34BC">
        <w:rPr>
          <w:rFonts w:asciiTheme="minorHAnsi" w:hAnsiTheme="minorHAnsi"/>
          <w:sz w:val="22"/>
          <w:szCs w:val="22"/>
          <w:lang w:val="en"/>
        </w:rPr>
        <w:t>Payment terms and late payment interest</w:t>
      </w:r>
      <w:bookmarkEnd w:id="23"/>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4" w:name="_Toc140836319"/>
      <w:r w:rsidRPr="00DA34BC">
        <w:rPr>
          <w:rFonts w:asciiTheme="minorHAnsi" w:hAnsiTheme="minorHAnsi"/>
          <w:sz w:val="22"/>
          <w:szCs w:val="22"/>
          <w:lang w:val="en"/>
        </w:rPr>
        <w:t>Presentation of payment demands</w:t>
      </w:r>
      <w:bookmarkEnd w:id="24"/>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proofErr w:type="gramStart"/>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roofErr w:type="gramEnd"/>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w:t>
      </w:r>
      <w:proofErr w:type="gramStart"/>
      <w:r w:rsidRPr="00DA34BC">
        <w:rPr>
          <w:rFonts w:asciiTheme="minorHAnsi" w:eastAsia="Times New Roman" w:hAnsiTheme="minorHAnsi" w:cs="Arial"/>
          <w:sz w:val="22"/>
          <w:szCs w:val="22"/>
          <w:lang w:val="en"/>
        </w:rPr>
        <w:t>);</w:t>
      </w:r>
      <w:proofErr w:type="gramEnd"/>
      <w:r w:rsidRPr="00DA34BC">
        <w:rPr>
          <w:rFonts w:asciiTheme="minorHAnsi" w:eastAsia="Times New Roman" w:hAnsiTheme="minorHAnsi" w:cs="Arial"/>
          <w:sz w:val="22"/>
          <w:szCs w:val="22"/>
          <w:lang w:val="en"/>
        </w:rPr>
        <w:t xml:space="preserve">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 xml:space="preserve">Bank account </w:t>
      </w:r>
      <w:proofErr w:type="gramStart"/>
      <w:r w:rsidRPr="00DA34BC">
        <w:rPr>
          <w:rFonts w:asciiTheme="minorHAnsi" w:eastAsia="Times New Roman" w:hAnsiTheme="minorHAnsi" w:cs="Arial"/>
          <w:sz w:val="22"/>
          <w:szCs w:val="22"/>
          <w:lang w:val="en"/>
        </w:rPr>
        <w:t>details;</w:t>
      </w:r>
      <w:proofErr w:type="gramEnd"/>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proofErr w:type="gramStart"/>
      <w:r w:rsidRPr="00DA34BC">
        <w:rPr>
          <w:rFonts w:asciiTheme="minorHAnsi" w:eastAsia="Times New Roman" w:hAnsiTheme="minorHAnsi" w:cs="Arial"/>
          <w:sz w:val="22"/>
          <w:szCs w:val="22"/>
          <w:lang w:val="en"/>
        </w:rPr>
        <w:t>);</w:t>
      </w:r>
      <w:proofErr w:type="gramEnd"/>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w:t>
      </w:r>
      <w:proofErr w:type="gramStart"/>
      <w:r w:rsidRPr="00DA34BC">
        <w:rPr>
          <w:rFonts w:asciiTheme="minorHAnsi" w:eastAsia="Times New Roman" w:hAnsiTheme="minorHAnsi" w:cstheme="minorHAnsi"/>
          <w:sz w:val="22"/>
          <w:lang w:val="en"/>
        </w:rPr>
        <w:t>of</w:t>
      </w:r>
      <w:proofErr w:type="gramEnd"/>
      <w:r w:rsidRPr="00DA34BC">
        <w:rPr>
          <w:rFonts w:asciiTheme="minorHAnsi" w:eastAsia="Times New Roman" w:hAnsiTheme="minorHAnsi" w:cstheme="minorHAnsi"/>
          <w:sz w:val="22"/>
          <w:lang w:val="en"/>
        </w:rPr>
        <w:t xml:space="preserve"> the </w:t>
      </w:r>
      <w:proofErr w:type="gramStart"/>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roofErr w:type="gramEnd"/>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proofErr w:type="gramStart"/>
      <w:r w:rsidRPr="00D27F14">
        <w:rPr>
          <w:rFonts w:asciiTheme="minorHAnsi" w:eastAsia="Times New Roman" w:hAnsiTheme="minorHAnsi" w:cstheme="minorHAnsi"/>
          <w:sz w:val="22"/>
          <w:lang w:val="en-GB"/>
        </w:rPr>
        <w:t>)</w:t>
      </w:r>
      <w:r>
        <w:rPr>
          <w:rFonts w:asciiTheme="minorHAnsi" w:eastAsia="Times New Roman" w:hAnsiTheme="minorHAnsi" w:cstheme="minorHAnsi"/>
          <w:sz w:val="22"/>
          <w:lang w:val="en-GB"/>
        </w:rPr>
        <w:t>;</w:t>
      </w:r>
      <w:proofErr w:type="gramEnd"/>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Clear and accurate description of the equipment/supplies sold and/or services </w:t>
      </w:r>
      <w:proofErr w:type="gramStart"/>
      <w:r w:rsidRPr="00DA34BC">
        <w:rPr>
          <w:rFonts w:asciiTheme="minorHAnsi" w:eastAsia="Times New Roman" w:hAnsiTheme="minorHAnsi" w:cstheme="minorHAnsi"/>
          <w:sz w:val="22"/>
          <w:lang w:val="en"/>
        </w:rPr>
        <w:t>performed;</w:t>
      </w:r>
      <w:proofErr w:type="gramEnd"/>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 xml:space="preserve">’s bank details are not stated on invoices, it must provide a statement or </w:t>
      </w:r>
      <w:r w:rsidRPr="00DA34BC">
        <w:rPr>
          <w:rFonts w:asciiTheme="minorHAnsi" w:hAnsiTheme="minorHAnsi" w:cstheme="minorHAnsi"/>
          <w:sz w:val="22"/>
          <w:lang w:val="en"/>
        </w:rPr>
        <w:lastRenderedPageBreak/>
        <w:t>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w:t>
      </w:r>
      <w:proofErr w:type="gramStart"/>
      <w:r w:rsidRPr="00DA34BC">
        <w:rPr>
          <w:rFonts w:asciiTheme="minorHAnsi" w:hAnsiTheme="minorHAnsi" w:cs="Arial"/>
          <w:szCs w:val="22"/>
          <w:lang w:val="en"/>
        </w:rPr>
        <w:t>system, and</w:t>
      </w:r>
      <w:proofErr w:type="gramEnd"/>
      <w:r w:rsidRPr="00DA34BC">
        <w:rPr>
          <w:rFonts w:asciiTheme="minorHAnsi" w:hAnsiTheme="minorHAnsi" w:cs="Arial"/>
          <w:szCs w:val="22"/>
          <w:lang w:val="en"/>
        </w:rPr>
        <w:t xml:space="preserve">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5" w:name="_Toc140836320"/>
      <w:bookmarkStart w:id="26" w:name="_Toc344300189"/>
      <w:bookmarkEnd w:id="20"/>
      <w:r w:rsidRPr="00DA34BC">
        <w:rPr>
          <w:rFonts w:asciiTheme="minorHAnsi" w:hAnsiTheme="minorHAnsi"/>
          <w:sz w:val="22"/>
          <w:szCs w:val="22"/>
          <w:lang w:val="en"/>
        </w:rPr>
        <w:t>Bank transfer</w:t>
      </w:r>
      <w:bookmarkEnd w:id="25"/>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7" w:name="_Toc140836321"/>
      <w:r w:rsidRPr="00DA34BC">
        <w:rPr>
          <w:rFonts w:asciiTheme="minorHAnsi" w:hAnsiTheme="minorHAnsi"/>
          <w:sz w:val="22"/>
          <w:szCs w:val="22"/>
          <w:lang w:val="en"/>
        </w:rPr>
        <w:t>Value added tax (VAT)</w:t>
      </w:r>
      <w:bookmarkEnd w:id="26"/>
      <w:bookmarkEnd w:id="27"/>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8" w:name="_Toc392669638"/>
      <w:bookmarkStart w:id="29" w:name="_Toc140836322"/>
      <w:r w:rsidRPr="00DA34BC">
        <w:rPr>
          <w:rFonts w:asciiTheme="minorHAnsi" w:hAnsiTheme="minorHAnsi"/>
          <w:sz w:val="22"/>
          <w:szCs w:val="22"/>
          <w:lang w:val="en"/>
        </w:rPr>
        <w:t>Taxes and duties</w:t>
      </w:r>
      <w:bookmarkEnd w:id="28"/>
      <w:bookmarkEnd w:id="29"/>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30" w:name="_Toc140836323"/>
      <w:r w:rsidRPr="00CB5E4E">
        <w:rPr>
          <w:rFonts w:asciiTheme="minorHAnsi" w:hAnsiTheme="minorHAnsi"/>
          <w:b/>
          <w:bCs/>
          <w:caps/>
          <w:sz w:val="24"/>
          <w:u w:val="single"/>
          <w:lang w:val="en"/>
        </w:rPr>
        <w:t>inspection and acceptance activities</w:t>
      </w:r>
      <w:bookmarkEnd w:id="30"/>
    </w:p>
    <w:p w14:paraId="54DD548A" w14:textId="77777777" w:rsidR="00F72033" w:rsidRPr="00CB5E4E" w:rsidRDefault="000243D6" w:rsidP="00A1761D">
      <w:pPr>
        <w:pStyle w:val="Titre2"/>
        <w:jc w:val="both"/>
        <w:rPr>
          <w:rFonts w:asciiTheme="minorHAnsi" w:hAnsiTheme="minorHAnsi"/>
          <w:sz w:val="22"/>
          <w:szCs w:val="22"/>
        </w:rPr>
      </w:pPr>
      <w:bookmarkStart w:id="31" w:name="_Toc392669640"/>
      <w:bookmarkStart w:id="32" w:name="_Toc390691469"/>
      <w:bookmarkStart w:id="33" w:name="_Toc140836324"/>
      <w:r w:rsidRPr="00CB5E4E">
        <w:rPr>
          <w:rFonts w:asciiTheme="minorHAnsi" w:hAnsiTheme="minorHAnsi"/>
          <w:sz w:val="22"/>
          <w:szCs w:val="22"/>
          <w:lang w:val="en"/>
        </w:rPr>
        <w:t>Inspection activities</w:t>
      </w:r>
      <w:bookmarkEnd w:id="31"/>
      <w:bookmarkEnd w:id="32"/>
      <w:bookmarkEnd w:id="33"/>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0C3B0B5A" w14:textId="77777777" w:rsidR="00F50199" w:rsidRPr="00F50199" w:rsidRDefault="00F50199" w:rsidP="00F50199">
      <w:pPr>
        <w:pStyle w:val="u"/>
        <w:widowControl w:val="0"/>
        <w:numPr>
          <w:ilvl w:val="0"/>
          <w:numId w:val="11"/>
        </w:numPr>
        <w:tabs>
          <w:tab w:val="num" w:pos="1440"/>
        </w:tabs>
        <w:ind w:left="1434" w:hanging="357"/>
        <w:rPr>
          <w:rFonts w:asciiTheme="minorHAnsi" w:hAnsiTheme="minorHAnsi" w:cs="Arial"/>
          <w:szCs w:val="22"/>
          <w:lang w:val="en-GB"/>
        </w:rPr>
      </w:pPr>
      <w:bookmarkStart w:id="34" w:name="_Toc390691470"/>
      <w:bookmarkStart w:id="35" w:name="_Toc392669641"/>
      <w:bookmarkStart w:id="36" w:name="_Toc140836325"/>
      <w:r w:rsidRPr="00F50199">
        <w:rPr>
          <w:rFonts w:asciiTheme="minorHAnsi" w:hAnsiTheme="minorHAnsi"/>
          <w:szCs w:val="22"/>
          <w:lang w:val="en-GB"/>
        </w:rPr>
        <w:t xml:space="preserve">the Team Leader of the Facility from the Regional Teachers Initiative for Africa </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r w:rsidRPr="00CB5E4E">
        <w:rPr>
          <w:rFonts w:asciiTheme="minorHAnsi" w:hAnsiTheme="minorHAnsi"/>
          <w:sz w:val="22"/>
          <w:szCs w:val="22"/>
          <w:lang w:val="en"/>
        </w:rPr>
        <w:t>Acceptance</w:t>
      </w:r>
      <w:bookmarkEnd w:id="34"/>
      <w:r w:rsidRPr="00CB5E4E">
        <w:rPr>
          <w:rFonts w:asciiTheme="minorHAnsi" w:hAnsiTheme="minorHAnsi"/>
          <w:sz w:val="22"/>
          <w:szCs w:val="22"/>
          <w:lang w:val="en"/>
        </w:rPr>
        <w:t xml:space="preserve"> of service</w:t>
      </w:r>
      <w:bookmarkEnd w:id="35"/>
      <w:r w:rsidRPr="00CB5E4E">
        <w:rPr>
          <w:rFonts w:asciiTheme="minorHAnsi" w:hAnsiTheme="minorHAnsi"/>
          <w:sz w:val="22"/>
          <w:szCs w:val="22"/>
          <w:lang w:val="en"/>
        </w:rPr>
        <w:t>s and supplies</w:t>
      </w:r>
      <w:bookmarkEnd w:id="36"/>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7ED7DC35" w14:textId="77777777" w:rsidR="003B1CFB" w:rsidRPr="00F50199" w:rsidRDefault="003B1CFB" w:rsidP="003B1CFB">
      <w:pPr>
        <w:pStyle w:val="u"/>
        <w:widowControl w:val="0"/>
        <w:numPr>
          <w:ilvl w:val="0"/>
          <w:numId w:val="11"/>
        </w:numPr>
        <w:tabs>
          <w:tab w:val="num" w:pos="1440"/>
        </w:tabs>
        <w:ind w:left="1434" w:hanging="357"/>
        <w:rPr>
          <w:rFonts w:asciiTheme="minorHAnsi" w:hAnsiTheme="minorHAnsi" w:cs="Arial"/>
          <w:szCs w:val="22"/>
          <w:lang w:val="en-GB"/>
        </w:rPr>
      </w:pPr>
      <w:r w:rsidRPr="00F50199">
        <w:rPr>
          <w:rFonts w:asciiTheme="minorHAnsi" w:hAnsiTheme="minorHAnsi"/>
          <w:szCs w:val="22"/>
          <w:lang w:val="en-GB"/>
        </w:rPr>
        <w:t xml:space="preserve">the Team Leader of the Facility from the Regional Teachers Initiative for Africa </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140836326"/>
      <w:r w:rsidRPr="00D95D87">
        <w:rPr>
          <w:rFonts w:asciiTheme="minorHAnsi" w:hAnsiTheme="minorHAnsi"/>
          <w:b/>
          <w:bCs/>
          <w:caps/>
          <w:sz w:val="24"/>
          <w:u w:val="single"/>
          <w:lang w:val="en"/>
        </w:rPr>
        <w:lastRenderedPageBreak/>
        <w:t>Specific terms of execution</w:t>
      </w:r>
      <w:bookmarkEnd w:id="37"/>
    </w:p>
    <w:p w14:paraId="24654119" w14:textId="77777777" w:rsidR="000A6914" w:rsidRPr="00D95D87" w:rsidRDefault="000A6914" w:rsidP="000A6914">
      <w:pPr>
        <w:pStyle w:val="Titre2"/>
        <w:spacing w:before="120" w:after="60"/>
        <w:rPr>
          <w:rFonts w:asciiTheme="minorHAnsi" w:hAnsiTheme="minorHAnsi" w:cstheme="minorHAnsi"/>
          <w:sz w:val="22"/>
          <w:szCs w:val="22"/>
        </w:rPr>
      </w:pPr>
      <w:bookmarkStart w:id="38" w:name="_Toc140836327"/>
      <w:bookmarkStart w:id="39" w:name="_Toc392669643"/>
      <w:r w:rsidRPr="00D95D87">
        <w:rPr>
          <w:rFonts w:asciiTheme="minorHAnsi" w:hAnsiTheme="minorHAnsi" w:cstheme="minorHAnsi"/>
          <w:sz w:val="22"/>
          <w:szCs w:val="22"/>
          <w:lang w:val="en"/>
        </w:rPr>
        <w:t>Deliverables table</w:t>
      </w:r>
      <w:bookmarkEnd w:id="38"/>
    </w:p>
    <w:tbl>
      <w:tblPr>
        <w:tblStyle w:val="Grilledutableau"/>
        <w:tblW w:w="0" w:type="auto"/>
        <w:tblInd w:w="562" w:type="dxa"/>
        <w:tblLook w:val="04A0" w:firstRow="1" w:lastRow="0" w:firstColumn="1" w:lastColumn="0" w:noHBand="0" w:noVBand="1"/>
      </w:tblPr>
      <w:tblGrid>
        <w:gridCol w:w="1362"/>
        <w:gridCol w:w="5238"/>
        <w:gridCol w:w="2574"/>
      </w:tblGrid>
      <w:tr w:rsidR="005C1231" w:rsidRPr="00D95D87" w14:paraId="381109C1" w14:textId="77777777" w:rsidTr="00390629">
        <w:tc>
          <w:tcPr>
            <w:tcW w:w="9400" w:type="dxa"/>
            <w:gridSpan w:val="3"/>
          </w:tcPr>
          <w:p w14:paraId="5B7F273C" w14:textId="77777777" w:rsidR="005C1231" w:rsidRPr="00D95D87" w:rsidRDefault="005C1231"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Periodic deliverables</w:t>
            </w:r>
          </w:p>
        </w:tc>
      </w:tr>
      <w:tr w:rsidR="005C1231" w:rsidRPr="00D95D87" w14:paraId="21D70271" w14:textId="77777777" w:rsidTr="00390629">
        <w:tc>
          <w:tcPr>
            <w:tcW w:w="1389" w:type="dxa"/>
          </w:tcPr>
          <w:p w14:paraId="00B00C9B" w14:textId="77777777" w:rsidR="005C1231" w:rsidRPr="00D95D87" w:rsidRDefault="00143F6C"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Item</w:t>
            </w:r>
          </w:p>
        </w:tc>
        <w:tc>
          <w:tcPr>
            <w:tcW w:w="5387" w:type="dxa"/>
          </w:tcPr>
          <w:p w14:paraId="7CE04177" w14:textId="77777777" w:rsidR="005C1231" w:rsidRPr="00D95D87" w:rsidRDefault="005C1231"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2624" w:type="dxa"/>
          </w:tcPr>
          <w:p w14:paraId="423C640C" w14:textId="77777777" w:rsidR="005C1231" w:rsidRPr="00D95D87" w:rsidRDefault="00143F6C" w:rsidP="00143F6C">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Submission frequency</w:t>
            </w:r>
          </w:p>
        </w:tc>
      </w:tr>
      <w:tr w:rsidR="005C1231" w:rsidRPr="00D95D87" w14:paraId="407DA1ED" w14:textId="77777777" w:rsidTr="00390629">
        <w:tc>
          <w:tcPr>
            <w:tcW w:w="1389" w:type="dxa"/>
          </w:tcPr>
          <w:p w14:paraId="508579F9" w14:textId="77777777" w:rsidR="005C1231" w:rsidRPr="00D95D87" w:rsidRDefault="005C1231" w:rsidP="00390629">
            <w:pPr>
              <w:pStyle w:val="u"/>
              <w:widowControl w:val="0"/>
              <w:numPr>
                <w:ilvl w:val="12"/>
                <w:numId w:val="0"/>
              </w:numPr>
              <w:rPr>
                <w:rFonts w:asciiTheme="minorHAnsi" w:hAnsiTheme="minorHAnsi" w:cstheme="minorHAnsi"/>
                <w:szCs w:val="22"/>
              </w:rPr>
            </w:pPr>
          </w:p>
        </w:tc>
        <w:tc>
          <w:tcPr>
            <w:tcW w:w="5387" w:type="dxa"/>
          </w:tcPr>
          <w:p w14:paraId="2BA525E4" w14:textId="77777777" w:rsidR="005C1231" w:rsidRPr="00D95D87" w:rsidRDefault="005C1231" w:rsidP="00390629">
            <w:pPr>
              <w:pStyle w:val="u"/>
              <w:widowControl w:val="0"/>
              <w:numPr>
                <w:ilvl w:val="12"/>
                <w:numId w:val="0"/>
              </w:numPr>
              <w:rPr>
                <w:rFonts w:asciiTheme="minorHAnsi" w:hAnsiTheme="minorHAnsi" w:cstheme="minorHAnsi"/>
                <w:szCs w:val="22"/>
              </w:rPr>
            </w:pPr>
          </w:p>
        </w:tc>
        <w:tc>
          <w:tcPr>
            <w:tcW w:w="2624" w:type="dxa"/>
          </w:tcPr>
          <w:p w14:paraId="79AB6CE6" w14:textId="77777777" w:rsidR="005C1231" w:rsidRPr="00D95D87" w:rsidRDefault="005C1231" w:rsidP="00390629">
            <w:pPr>
              <w:pStyle w:val="u"/>
              <w:widowControl w:val="0"/>
              <w:numPr>
                <w:ilvl w:val="12"/>
                <w:numId w:val="0"/>
              </w:numPr>
              <w:rPr>
                <w:rFonts w:asciiTheme="minorHAnsi" w:hAnsiTheme="minorHAnsi" w:cstheme="minorHAnsi"/>
                <w:szCs w:val="22"/>
              </w:rPr>
            </w:pPr>
          </w:p>
        </w:tc>
      </w:tr>
      <w:tr w:rsidR="005C1231" w:rsidRPr="00D95D87" w14:paraId="3D4B3477" w14:textId="77777777" w:rsidTr="00390629">
        <w:tc>
          <w:tcPr>
            <w:tcW w:w="1389" w:type="dxa"/>
          </w:tcPr>
          <w:p w14:paraId="2EB9CA01" w14:textId="77777777" w:rsidR="005C1231" w:rsidRPr="00D95D87" w:rsidRDefault="005C1231" w:rsidP="00390629">
            <w:pPr>
              <w:pStyle w:val="u"/>
              <w:widowControl w:val="0"/>
              <w:numPr>
                <w:ilvl w:val="12"/>
                <w:numId w:val="0"/>
              </w:numPr>
              <w:rPr>
                <w:rFonts w:asciiTheme="minorHAnsi" w:hAnsiTheme="minorHAnsi" w:cstheme="minorHAnsi"/>
                <w:szCs w:val="22"/>
              </w:rPr>
            </w:pPr>
          </w:p>
        </w:tc>
        <w:tc>
          <w:tcPr>
            <w:tcW w:w="5387" w:type="dxa"/>
          </w:tcPr>
          <w:p w14:paraId="28875817" w14:textId="77777777" w:rsidR="005C1231" w:rsidRPr="00D95D87" w:rsidRDefault="005C1231" w:rsidP="00390629">
            <w:pPr>
              <w:pStyle w:val="u"/>
              <w:widowControl w:val="0"/>
              <w:numPr>
                <w:ilvl w:val="12"/>
                <w:numId w:val="0"/>
              </w:numPr>
              <w:rPr>
                <w:rFonts w:asciiTheme="minorHAnsi" w:hAnsiTheme="minorHAnsi" w:cstheme="minorHAnsi"/>
                <w:szCs w:val="22"/>
              </w:rPr>
            </w:pPr>
          </w:p>
        </w:tc>
        <w:tc>
          <w:tcPr>
            <w:tcW w:w="2624" w:type="dxa"/>
          </w:tcPr>
          <w:p w14:paraId="6B4B2805" w14:textId="77777777" w:rsidR="005C1231" w:rsidRPr="00D95D87" w:rsidRDefault="005C1231" w:rsidP="00390629">
            <w:pPr>
              <w:pStyle w:val="u"/>
              <w:widowControl w:val="0"/>
              <w:numPr>
                <w:ilvl w:val="12"/>
                <w:numId w:val="0"/>
              </w:numPr>
              <w:rPr>
                <w:rFonts w:asciiTheme="minorHAnsi" w:hAnsiTheme="minorHAnsi" w:cstheme="minorHAnsi"/>
                <w:szCs w:val="22"/>
              </w:rPr>
            </w:pPr>
          </w:p>
        </w:tc>
      </w:tr>
      <w:tr w:rsidR="005C1231" w:rsidRPr="00D95D87" w14:paraId="71129413" w14:textId="77777777" w:rsidTr="00390629">
        <w:tc>
          <w:tcPr>
            <w:tcW w:w="9400" w:type="dxa"/>
            <w:gridSpan w:val="3"/>
          </w:tcPr>
          <w:p w14:paraId="09287B65" w14:textId="77777777" w:rsidR="005C1231" w:rsidRPr="00D95D87" w:rsidRDefault="005C1231" w:rsidP="005C1231">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Final deliverables</w:t>
            </w:r>
          </w:p>
        </w:tc>
      </w:tr>
      <w:tr w:rsidR="008714BB" w:rsidRPr="00D95D87" w14:paraId="3C3807FF" w14:textId="77777777" w:rsidTr="00197CF8">
        <w:tc>
          <w:tcPr>
            <w:tcW w:w="1389" w:type="dxa"/>
          </w:tcPr>
          <w:p w14:paraId="70C79A8E" w14:textId="77777777" w:rsidR="000A6914" w:rsidRPr="00D95D87" w:rsidRDefault="00143F6C"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Item</w:t>
            </w:r>
          </w:p>
        </w:tc>
        <w:tc>
          <w:tcPr>
            <w:tcW w:w="5387" w:type="dxa"/>
          </w:tcPr>
          <w:p w14:paraId="34812AF4" w14:textId="77777777" w:rsidR="000A6914" w:rsidRPr="00D95D87" w:rsidRDefault="000A6914"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2624" w:type="dxa"/>
          </w:tcPr>
          <w:p w14:paraId="5A59A5BC" w14:textId="77777777" w:rsidR="000A6914" w:rsidRPr="00D95D87" w:rsidRDefault="000A6914"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 submission deadline</w:t>
            </w:r>
          </w:p>
        </w:tc>
      </w:tr>
      <w:tr w:rsidR="00197CF8" w:rsidRPr="00D95D87" w14:paraId="5FB1715F" w14:textId="77777777" w:rsidTr="00390629">
        <w:tc>
          <w:tcPr>
            <w:tcW w:w="1389" w:type="dxa"/>
          </w:tcPr>
          <w:p w14:paraId="4C978E4A" w14:textId="77777777" w:rsidR="00197CF8" w:rsidRPr="00D95D87" w:rsidRDefault="00197CF8" w:rsidP="00390629">
            <w:pPr>
              <w:pStyle w:val="u"/>
              <w:widowControl w:val="0"/>
              <w:numPr>
                <w:ilvl w:val="12"/>
                <w:numId w:val="0"/>
              </w:numPr>
              <w:rPr>
                <w:rFonts w:asciiTheme="minorHAnsi" w:hAnsiTheme="minorHAnsi" w:cstheme="minorHAnsi"/>
                <w:szCs w:val="22"/>
              </w:rPr>
            </w:pPr>
          </w:p>
        </w:tc>
        <w:tc>
          <w:tcPr>
            <w:tcW w:w="5387" w:type="dxa"/>
          </w:tcPr>
          <w:p w14:paraId="6D3A7FC0" w14:textId="77777777" w:rsidR="00197CF8" w:rsidRPr="00D95D87" w:rsidRDefault="00197CF8" w:rsidP="00390629">
            <w:pPr>
              <w:pStyle w:val="u"/>
              <w:widowControl w:val="0"/>
              <w:numPr>
                <w:ilvl w:val="12"/>
                <w:numId w:val="0"/>
              </w:numPr>
              <w:rPr>
                <w:rFonts w:asciiTheme="minorHAnsi" w:hAnsiTheme="minorHAnsi" w:cstheme="minorHAnsi"/>
                <w:szCs w:val="22"/>
              </w:rPr>
            </w:pPr>
          </w:p>
        </w:tc>
        <w:tc>
          <w:tcPr>
            <w:tcW w:w="2624" w:type="dxa"/>
          </w:tcPr>
          <w:p w14:paraId="7843E4E7" w14:textId="77777777" w:rsidR="00197CF8" w:rsidRPr="00D95D87" w:rsidRDefault="00197CF8" w:rsidP="00390629">
            <w:pPr>
              <w:pStyle w:val="u"/>
              <w:widowControl w:val="0"/>
              <w:numPr>
                <w:ilvl w:val="12"/>
                <w:numId w:val="0"/>
              </w:numPr>
              <w:rPr>
                <w:rFonts w:asciiTheme="minorHAnsi" w:hAnsiTheme="minorHAnsi" w:cstheme="minorHAnsi"/>
                <w:szCs w:val="22"/>
              </w:rPr>
            </w:pPr>
          </w:p>
        </w:tc>
      </w:tr>
      <w:tr w:rsidR="008714BB" w:rsidRPr="00D95D87" w14:paraId="2180D999" w14:textId="77777777" w:rsidTr="00197CF8">
        <w:tc>
          <w:tcPr>
            <w:tcW w:w="1389" w:type="dxa"/>
          </w:tcPr>
          <w:p w14:paraId="3557224D" w14:textId="77777777" w:rsidR="000A6914" w:rsidRPr="00D95D87" w:rsidRDefault="000A6914" w:rsidP="00F07EEF">
            <w:pPr>
              <w:pStyle w:val="u"/>
              <w:widowControl w:val="0"/>
              <w:numPr>
                <w:ilvl w:val="12"/>
                <w:numId w:val="0"/>
              </w:numPr>
              <w:rPr>
                <w:rFonts w:asciiTheme="minorHAnsi" w:hAnsiTheme="minorHAnsi" w:cstheme="minorHAnsi"/>
                <w:szCs w:val="22"/>
              </w:rPr>
            </w:pPr>
          </w:p>
        </w:tc>
        <w:tc>
          <w:tcPr>
            <w:tcW w:w="5387" w:type="dxa"/>
          </w:tcPr>
          <w:p w14:paraId="6ACBC72D" w14:textId="77777777" w:rsidR="000A6914" w:rsidRPr="00D95D87" w:rsidRDefault="000A6914" w:rsidP="00F07EEF">
            <w:pPr>
              <w:pStyle w:val="u"/>
              <w:widowControl w:val="0"/>
              <w:numPr>
                <w:ilvl w:val="12"/>
                <w:numId w:val="0"/>
              </w:numPr>
              <w:rPr>
                <w:rFonts w:asciiTheme="minorHAnsi" w:hAnsiTheme="minorHAnsi" w:cstheme="minorHAnsi"/>
                <w:szCs w:val="22"/>
              </w:rPr>
            </w:pPr>
          </w:p>
        </w:tc>
        <w:tc>
          <w:tcPr>
            <w:tcW w:w="2624" w:type="dxa"/>
          </w:tcPr>
          <w:p w14:paraId="26A4F612" w14:textId="77777777" w:rsidR="000A6914" w:rsidRPr="00D95D87" w:rsidRDefault="000A6914" w:rsidP="00F07EEF">
            <w:pPr>
              <w:pStyle w:val="u"/>
              <w:widowControl w:val="0"/>
              <w:numPr>
                <w:ilvl w:val="12"/>
                <w:numId w:val="0"/>
              </w:numPr>
              <w:rPr>
                <w:rFonts w:asciiTheme="minorHAnsi" w:hAnsiTheme="minorHAnsi" w:cstheme="minorHAnsi"/>
                <w:szCs w:val="22"/>
              </w:rPr>
            </w:pPr>
          </w:p>
        </w:tc>
      </w:tr>
    </w:tbl>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40" w:name="_Toc392669642"/>
      <w:bookmarkStart w:id="41" w:name="_Toc140836328"/>
      <w:bookmarkStart w:id="42" w:name="_Toc392669644"/>
      <w:bookmarkEnd w:id="39"/>
      <w:r w:rsidRPr="00D95D87">
        <w:rPr>
          <w:rFonts w:asciiTheme="minorHAnsi" w:hAnsiTheme="minorHAnsi" w:cstheme="minorHAnsi"/>
          <w:sz w:val="22"/>
          <w:szCs w:val="22"/>
          <w:lang w:val="en"/>
        </w:rPr>
        <w:t>Expert in charge of the assignment</w:t>
      </w:r>
      <w:bookmarkEnd w:id="40"/>
      <w:bookmarkEnd w:id="41"/>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3" w:name="_Toc140836329"/>
      <w:r w:rsidRPr="00D95D87">
        <w:rPr>
          <w:rFonts w:asciiTheme="minorHAnsi" w:hAnsiTheme="minorHAnsi" w:cstheme="minorHAnsi"/>
          <w:sz w:val="22"/>
          <w:szCs w:val="22"/>
          <w:lang w:val="en"/>
        </w:rPr>
        <w:t xml:space="preserve">Place of </w:t>
      </w:r>
      <w:proofErr w:type="gramStart"/>
      <w:r w:rsidRPr="00D95D87">
        <w:rPr>
          <w:rFonts w:asciiTheme="minorHAnsi" w:hAnsiTheme="minorHAnsi" w:cstheme="minorHAnsi"/>
          <w:sz w:val="22"/>
          <w:szCs w:val="22"/>
          <w:lang w:val="en"/>
        </w:rPr>
        <w:t>execution</w:t>
      </w:r>
      <w:bookmarkEnd w:id="42"/>
      <w:bookmarkEnd w:id="43"/>
      <w:proofErr w:type="gramEnd"/>
    </w:p>
    <w:p w14:paraId="2347A1C4" w14:textId="3C218413"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 xml:space="preserve">The services will be performed in </w:t>
      </w:r>
      <w:r w:rsidRPr="00D95D87">
        <w:rPr>
          <w:rFonts w:asciiTheme="minorHAnsi" w:hAnsiTheme="minorHAnsi" w:cstheme="minorHAnsi"/>
          <w:szCs w:val="22"/>
          <w:highlight w:val="yellow"/>
          <w:lang w:val="en"/>
        </w:rPr>
        <w:t xml:space="preserve">(state country, town/city and any travel requirements to </w:t>
      </w:r>
      <w:r w:rsidR="0041061D">
        <w:rPr>
          <w:rFonts w:asciiTheme="minorHAnsi" w:hAnsiTheme="minorHAnsi" w:cstheme="minorHAnsi"/>
          <w:smallCaps/>
          <w:szCs w:val="22"/>
          <w:lang w:val="en-GB"/>
        </w:rPr>
        <w:t>Expertise France</w:t>
      </w:r>
      <w:r w:rsidRPr="00D95D87">
        <w:rPr>
          <w:rFonts w:asciiTheme="minorHAnsi" w:hAnsiTheme="minorHAnsi" w:cstheme="minorHAnsi"/>
          <w:szCs w:val="22"/>
          <w:highlight w:val="yellow"/>
          <w:lang w:val="en"/>
        </w:rPr>
        <w:t xml:space="preserve"> head office).</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4"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4"/>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5" w:name="_Toc392669645"/>
      <w:bookmarkStart w:id="46" w:name="_Toc140836333"/>
      <w:r w:rsidRPr="0041061D">
        <w:rPr>
          <w:rFonts w:asciiTheme="minorHAnsi" w:hAnsiTheme="minorHAnsi"/>
          <w:sz w:val="22"/>
          <w:szCs w:val="22"/>
          <w:lang w:val="en"/>
        </w:rPr>
        <w:t xml:space="preserve">Commitments </w:t>
      </w:r>
      <w:proofErr w:type="gramStart"/>
      <w:r w:rsidRPr="0041061D">
        <w:rPr>
          <w:rFonts w:asciiTheme="minorHAnsi" w:hAnsiTheme="minorHAnsi"/>
          <w:sz w:val="22"/>
          <w:szCs w:val="22"/>
          <w:lang w:val="en"/>
        </w:rPr>
        <w:t>of</w:t>
      </w:r>
      <w:proofErr w:type="gramEnd"/>
      <w:r w:rsidRPr="0041061D">
        <w:rPr>
          <w:rFonts w:asciiTheme="minorHAnsi" w:hAnsiTheme="minorHAnsi"/>
          <w:sz w:val="22"/>
          <w:szCs w:val="22"/>
          <w:lang w:val="en"/>
        </w:rPr>
        <w:t xml:space="preserve"> the </w:t>
      </w:r>
      <w:bookmarkEnd w:id="45"/>
      <w:r w:rsidR="00567093">
        <w:rPr>
          <w:rFonts w:asciiTheme="minorHAnsi" w:hAnsiTheme="minorHAnsi" w:cstheme="minorHAnsi"/>
          <w:smallCaps/>
          <w:sz w:val="22"/>
          <w:lang w:val="en"/>
        </w:rPr>
        <w:t>Contractor</w:t>
      </w:r>
      <w:bookmarkEnd w:id="46"/>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comply with the </w:t>
      </w:r>
      <w:proofErr w:type="gramStart"/>
      <w:r w:rsidRPr="0041061D">
        <w:rPr>
          <w:rFonts w:asciiTheme="minorHAnsi" w:hAnsiTheme="minorHAnsi" w:cs="Arial"/>
          <w:szCs w:val="22"/>
          <w:lang w:val="en"/>
        </w:rPr>
        <w:t>Specifications</w:t>
      </w:r>
      <w:r w:rsidRPr="0041061D">
        <w:rPr>
          <w:rFonts w:asciiTheme="minorHAnsi" w:hAnsiTheme="minorHAnsi" w:cs="Arial"/>
          <w:smallCaps/>
          <w:szCs w:val="22"/>
          <w:lang w:val="en"/>
        </w:rPr>
        <w:t>;</w:t>
      </w:r>
      <w:proofErr w:type="gramEnd"/>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w:t>
      </w:r>
      <w:proofErr w:type="spellStart"/>
      <w:proofErr w:type="gramStart"/>
      <w:r w:rsidRPr="0041061D">
        <w:rPr>
          <w:rFonts w:asciiTheme="minorHAnsi" w:hAnsiTheme="minorHAnsi" w:cs="Arial"/>
          <w:szCs w:val="22"/>
          <w:lang w:val="en"/>
        </w:rPr>
        <w:t>authorisation</w:t>
      </w:r>
      <w:proofErr w:type="spellEnd"/>
      <w:r w:rsidRPr="0041061D">
        <w:rPr>
          <w:rFonts w:asciiTheme="minorHAnsi" w:hAnsiTheme="minorHAnsi" w:cs="Arial"/>
          <w:szCs w:val="22"/>
          <w:lang w:val="en"/>
        </w:rPr>
        <w:t>;</w:t>
      </w:r>
      <w:proofErr w:type="gramEnd"/>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proofErr w:type="gramStart"/>
      <w:r w:rsidRPr="0041061D">
        <w:rPr>
          <w:rFonts w:asciiTheme="minorHAnsi" w:hAnsiTheme="minorHAnsi" w:cs="Arial"/>
          <w:smallCaps/>
          <w:szCs w:val="22"/>
          <w:lang w:val="en"/>
        </w:rPr>
        <w:t>Contract</w:t>
      </w:r>
      <w:r w:rsidRPr="0041061D">
        <w:rPr>
          <w:rFonts w:asciiTheme="minorHAnsi" w:hAnsiTheme="minorHAnsi" w:cs="Arial"/>
          <w:szCs w:val="22"/>
          <w:lang w:val="en"/>
        </w:rPr>
        <w:t>;</w:t>
      </w:r>
      <w:proofErr w:type="gramEnd"/>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or by any person the latter may have </w:t>
      </w:r>
      <w:proofErr w:type="gramStart"/>
      <w:r w:rsidRPr="0041061D">
        <w:rPr>
          <w:rFonts w:asciiTheme="minorHAnsi" w:hAnsiTheme="minorHAnsi" w:cs="Arial"/>
          <w:szCs w:val="22"/>
          <w:lang w:val="en"/>
        </w:rPr>
        <w:t>designated;</w:t>
      </w:r>
      <w:proofErr w:type="gramEnd"/>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proofErr w:type="gramStart"/>
      <w:r w:rsidRPr="0041061D">
        <w:rPr>
          <w:rFonts w:asciiTheme="minorHAnsi" w:hAnsiTheme="minorHAnsi" w:cs="Arial"/>
          <w:smallCaps/>
          <w:szCs w:val="22"/>
          <w:lang w:val="en"/>
        </w:rPr>
        <w:t>Client</w:t>
      </w:r>
      <w:r w:rsidRPr="0041061D">
        <w:rPr>
          <w:rFonts w:asciiTheme="minorHAnsi" w:hAnsiTheme="minorHAnsi" w:cs="Arial"/>
          <w:szCs w:val="22"/>
          <w:lang w:val="en"/>
        </w:rPr>
        <w:t>;</w:t>
      </w:r>
      <w:proofErr w:type="gramEnd"/>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 xml:space="preserve">Expertise </w:t>
      </w:r>
      <w:proofErr w:type="gramStart"/>
      <w:r w:rsidR="00567093">
        <w:rPr>
          <w:rFonts w:asciiTheme="minorHAnsi" w:hAnsiTheme="minorHAnsi" w:cstheme="minorHAnsi"/>
          <w:smallCaps/>
          <w:szCs w:val="22"/>
          <w:lang w:val="en-GB"/>
        </w:rPr>
        <w:t>France;</w:t>
      </w:r>
      <w:proofErr w:type="gramEnd"/>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lastRenderedPageBreak/>
        <w:t xml:space="preserve">Expertise </w:t>
      </w:r>
      <w:proofErr w:type="gramStart"/>
      <w:r w:rsidR="00567093">
        <w:rPr>
          <w:rFonts w:asciiTheme="minorHAnsi" w:hAnsiTheme="minorHAnsi" w:cstheme="minorHAnsi"/>
          <w:smallCaps/>
          <w:szCs w:val="22"/>
          <w:lang w:val="en-GB"/>
        </w:rPr>
        <w:t>France</w:t>
      </w:r>
      <w:r w:rsidRPr="0041061D">
        <w:rPr>
          <w:rFonts w:asciiTheme="minorHAnsi" w:hAnsiTheme="minorHAnsi" w:cs="Arial"/>
          <w:szCs w:val="22"/>
          <w:lang w:val="en"/>
        </w:rPr>
        <w:t>;</w:t>
      </w:r>
      <w:proofErr w:type="gramEnd"/>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 xml:space="preserve">perform the services/supplies in a diligent, effective and economic manner, in accordance with generally accepted techniques and </w:t>
      </w:r>
      <w:proofErr w:type="gramStart"/>
      <w:r w:rsidRPr="0041061D">
        <w:rPr>
          <w:rFonts w:asciiTheme="minorHAnsi" w:hAnsiTheme="minorHAnsi" w:cs="Arial"/>
          <w:szCs w:val="22"/>
          <w:lang w:val="en"/>
        </w:rPr>
        <w:t>practices;</w:t>
      </w:r>
      <w:proofErr w:type="gramEnd"/>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7" w:name="_Toc392669646"/>
      <w:bookmarkStart w:id="48" w:name="_Toc140836334"/>
      <w:r w:rsidRPr="00567093">
        <w:rPr>
          <w:rFonts w:asciiTheme="minorHAnsi" w:hAnsiTheme="minorHAnsi"/>
          <w:sz w:val="22"/>
          <w:szCs w:val="22"/>
          <w:lang w:val="en"/>
        </w:rPr>
        <w:t>Confidentiality</w:t>
      </w:r>
      <w:bookmarkEnd w:id="47"/>
      <w:bookmarkEnd w:id="48"/>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w:t>
      </w:r>
      <w:proofErr w:type="gramStart"/>
      <w:r w:rsidRPr="00567093">
        <w:rPr>
          <w:rFonts w:asciiTheme="minorHAnsi" w:hAnsiTheme="minorHAnsi" w:cs="Arial"/>
          <w:szCs w:val="22"/>
          <w:lang w:val="en"/>
        </w:rPr>
        <w:t>treat</w:t>
      </w:r>
      <w:proofErr w:type="gramEnd"/>
      <w:r w:rsidRPr="00567093">
        <w:rPr>
          <w:rFonts w:asciiTheme="minorHAnsi" w:hAnsiTheme="minorHAnsi" w:cs="Arial"/>
          <w:szCs w:val="22"/>
          <w:lang w:val="en"/>
        </w:rPr>
        <w:t xml:space="preserve">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protect and maintain the confidentiality of information considered or presented as </w:t>
      </w:r>
      <w:proofErr w:type="gramStart"/>
      <w:r w:rsidRPr="00567093">
        <w:rPr>
          <w:rFonts w:asciiTheme="minorHAnsi" w:hAnsiTheme="minorHAnsi" w:cs="Arial"/>
          <w:szCs w:val="22"/>
          <w:lang w:val="en"/>
        </w:rPr>
        <w:t>such;</w:t>
      </w:r>
      <w:proofErr w:type="gramEnd"/>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handle confidential </w:t>
      </w:r>
      <w:proofErr w:type="gramStart"/>
      <w:r w:rsidRPr="00567093">
        <w:rPr>
          <w:rFonts w:asciiTheme="minorHAnsi" w:hAnsiTheme="minorHAnsi" w:cs="Arial"/>
          <w:szCs w:val="22"/>
          <w:lang w:val="en"/>
        </w:rPr>
        <w:t>information</w:t>
      </w:r>
      <w:proofErr w:type="gramEnd"/>
      <w:r w:rsidRPr="00567093">
        <w:rPr>
          <w:rFonts w:asciiTheme="minorHAnsi" w:hAnsiTheme="minorHAnsi" w:cs="Arial"/>
          <w:szCs w:val="22"/>
          <w:lang w:val="en"/>
        </w:rPr>
        <w:t xml:space="preserve"> it receives with the same degree of care and protection as it applies to its own confidential </w:t>
      </w:r>
      <w:proofErr w:type="gramStart"/>
      <w:r w:rsidRPr="00567093">
        <w:rPr>
          <w:rFonts w:asciiTheme="minorHAnsi" w:hAnsiTheme="minorHAnsi" w:cs="Arial"/>
          <w:szCs w:val="22"/>
          <w:lang w:val="en"/>
        </w:rPr>
        <w:t>information;</w:t>
      </w:r>
      <w:proofErr w:type="gramEnd"/>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 xml:space="preserve">Expertise </w:t>
      </w:r>
      <w:proofErr w:type="gramStart"/>
      <w:r w:rsidRPr="00567093">
        <w:rPr>
          <w:rFonts w:asciiTheme="minorHAnsi" w:hAnsiTheme="minorHAnsi" w:cs="Arial"/>
          <w:smallCaps/>
          <w:szCs w:val="22"/>
          <w:lang w:val="en"/>
        </w:rPr>
        <w:t>France</w:t>
      </w:r>
      <w:r w:rsidRPr="00567093">
        <w:rPr>
          <w:rFonts w:asciiTheme="minorHAnsi" w:hAnsiTheme="minorHAnsi" w:cs="Arial"/>
          <w:szCs w:val="22"/>
          <w:lang w:val="en"/>
        </w:rPr>
        <w:t>;</w:t>
      </w:r>
      <w:proofErr w:type="gramEnd"/>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who become aware of confidential information, undertake to treat such information with the same level of confidentiality as set out in this </w:t>
      </w:r>
      <w:proofErr w:type="gramStart"/>
      <w:r w:rsidRPr="00567093">
        <w:rPr>
          <w:rFonts w:asciiTheme="minorHAnsi" w:hAnsiTheme="minorHAnsi" w:cs="Arial"/>
          <w:szCs w:val="22"/>
          <w:lang w:val="en"/>
        </w:rPr>
        <w:t>clause;</w:t>
      </w:r>
      <w:proofErr w:type="gramEnd"/>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as soon as said confidential information is communicated to the aforementioned </w:t>
      </w:r>
      <w:proofErr w:type="gramStart"/>
      <w:r w:rsidRPr="00567093">
        <w:rPr>
          <w:rFonts w:asciiTheme="minorHAnsi" w:hAnsiTheme="minorHAnsi" w:cs="Arial"/>
          <w:szCs w:val="22"/>
          <w:lang w:val="en"/>
        </w:rPr>
        <w:t>persons;</w:t>
      </w:r>
      <w:proofErr w:type="gramEnd"/>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w:t>
      </w:r>
      <w:proofErr w:type="gramStart"/>
      <w:r w:rsidRPr="00567093">
        <w:rPr>
          <w:rFonts w:asciiTheme="minorHAnsi" w:hAnsiTheme="minorHAnsi" w:cs="Arial"/>
          <w:szCs w:val="22"/>
          <w:lang w:val="en"/>
        </w:rPr>
        <w:t>service delivery</w:t>
      </w:r>
      <w:proofErr w:type="gramEnd"/>
      <w:r w:rsidRPr="00567093">
        <w:rPr>
          <w:rFonts w:asciiTheme="minorHAnsi" w:hAnsiTheme="minorHAnsi" w:cs="Arial"/>
          <w:szCs w:val="22"/>
          <w:lang w:val="en"/>
        </w:rPr>
        <w:t xml:space="preserve">,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49" w:name="_Toc392669648"/>
      <w:bookmarkStart w:id="50" w:name="_Toc140836335"/>
      <w:r w:rsidRPr="00567093">
        <w:rPr>
          <w:rFonts w:asciiTheme="minorHAnsi" w:hAnsiTheme="minorHAnsi"/>
          <w:sz w:val="22"/>
          <w:szCs w:val="22"/>
          <w:lang w:val="en"/>
        </w:rPr>
        <w:t>Provision of documents</w:t>
      </w:r>
      <w:bookmarkEnd w:id="49"/>
      <w:bookmarkEnd w:id="50"/>
      <w:r w:rsidRPr="00567093">
        <w:rPr>
          <w:rFonts w:asciiTheme="minorHAnsi" w:hAnsiTheme="minorHAnsi"/>
          <w:sz w:val="22"/>
          <w:szCs w:val="22"/>
          <w:lang w:val="en"/>
        </w:rPr>
        <w:t xml:space="preserve"> </w:t>
      </w:r>
    </w:p>
    <w:p w14:paraId="2FA33F8C" w14:textId="6E299129"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w:t>
      </w:r>
    </w:p>
    <w:p w14:paraId="24C9A69E" w14:textId="77777777" w:rsidR="00122959" w:rsidRPr="00567093" w:rsidRDefault="00122959" w:rsidP="00A1761D">
      <w:pPr>
        <w:pStyle w:val="u"/>
        <w:widowControl w:val="0"/>
        <w:numPr>
          <w:ilvl w:val="0"/>
          <w:numId w:val="13"/>
        </w:numPr>
        <w:rPr>
          <w:rFonts w:asciiTheme="minorHAnsi" w:hAnsiTheme="minorHAnsi" w:cs="Arial"/>
          <w:szCs w:val="22"/>
          <w:highlight w:val="yellow"/>
        </w:rPr>
      </w:pPr>
      <w:r w:rsidRPr="00567093">
        <w:rPr>
          <w:rFonts w:asciiTheme="minorHAnsi" w:hAnsiTheme="minorHAnsi" w:cs="Arial"/>
          <w:szCs w:val="22"/>
          <w:highlight w:val="yellow"/>
          <w:lang w:val="en"/>
        </w:rPr>
        <w:t>Documents 1</w:t>
      </w:r>
    </w:p>
    <w:p w14:paraId="6709BD2F" w14:textId="77777777" w:rsidR="00122959" w:rsidRPr="00567093" w:rsidRDefault="00122959" w:rsidP="00A1761D">
      <w:pPr>
        <w:pStyle w:val="u"/>
        <w:widowControl w:val="0"/>
        <w:numPr>
          <w:ilvl w:val="0"/>
          <w:numId w:val="13"/>
        </w:numPr>
        <w:rPr>
          <w:rFonts w:asciiTheme="minorHAnsi" w:hAnsiTheme="minorHAnsi" w:cs="Arial"/>
          <w:szCs w:val="22"/>
          <w:highlight w:val="yellow"/>
        </w:rPr>
      </w:pPr>
      <w:r w:rsidRPr="00567093">
        <w:rPr>
          <w:rFonts w:asciiTheme="minorHAnsi" w:hAnsiTheme="minorHAnsi" w:cs="Arial"/>
          <w:szCs w:val="22"/>
          <w:highlight w:val="yellow"/>
          <w:lang w:val="en"/>
        </w:rPr>
        <w:t>Documents 2</w:t>
      </w:r>
    </w:p>
    <w:p w14:paraId="7BABA058" w14:textId="77777777" w:rsidR="005C1231" w:rsidRPr="00567093" w:rsidRDefault="005C1231" w:rsidP="00A1761D">
      <w:pPr>
        <w:pStyle w:val="u"/>
        <w:widowControl w:val="0"/>
        <w:numPr>
          <w:ilvl w:val="0"/>
          <w:numId w:val="13"/>
        </w:numPr>
        <w:rPr>
          <w:rFonts w:asciiTheme="minorHAnsi" w:hAnsiTheme="minorHAnsi" w:cs="Arial"/>
          <w:szCs w:val="22"/>
          <w:highlight w:val="yellow"/>
        </w:rPr>
      </w:pPr>
      <w:r w:rsidRPr="00567093">
        <w:rPr>
          <w:rFonts w:asciiTheme="minorHAnsi" w:hAnsiTheme="minorHAnsi" w:cs="Arial"/>
          <w:szCs w:val="22"/>
          <w:highlight w:val="yellow"/>
          <w:lang w:val="en"/>
        </w:rPr>
        <w:t>Etc.</w:t>
      </w:r>
    </w:p>
    <w:p w14:paraId="02333BDF" w14:textId="77777777" w:rsidR="00E25860" w:rsidRPr="00567093" w:rsidRDefault="00E25860" w:rsidP="00A1761D">
      <w:pPr>
        <w:pStyle w:val="u"/>
        <w:widowControl w:val="0"/>
        <w:numPr>
          <w:ilvl w:val="0"/>
          <w:numId w:val="13"/>
        </w:numPr>
        <w:rPr>
          <w:rFonts w:asciiTheme="minorHAnsi" w:hAnsiTheme="minorHAnsi" w:cs="Arial"/>
          <w:szCs w:val="22"/>
          <w:highlight w:val="yellow"/>
          <w:lang w:val="en-GB"/>
        </w:rPr>
      </w:pPr>
      <w:r w:rsidRPr="00567093">
        <w:rPr>
          <w:rFonts w:asciiTheme="minorHAnsi" w:hAnsiTheme="minorHAnsi" w:cs="Arial"/>
          <w:szCs w:val="22"/>
          <w:highlight w:val="yellow"/>
          <w:lang w:val="en"/>
        </w:rPr>
        <w:t xml:space="preserve">Technical offer of the </w:t>
      </w:r>
      <w:r w:rsidRPr="00567093">
        <w:rPr>
          <w:rFonts w:asciiTheme="minorHAnsi" w:hAnsiTheme="minorHAnsi" w:cs="Arial"/>
          <w:smallCaps/>
          <w:szCs w:val="22"/>
          <w:highlight w:val="yellow"/>
          <w:lang w:val="en"/>
        </w:rPr>
        <w:t>Main Contract</w:t>
      </w:r>
    </w:p>
    <w:p w14:paraId="028C7CB5" w14:textId="77777777" w:rsidR="005C1231" w:rsidRPr="00567093" w:rsidRDefault="005C1231" w:rsidP="00A1761D">
      <w:pPr>
        <w:pStyle w:val="u"/>
        <w:widowControl w:val="0"/>
        <w:numPr>
          <w:ilvl w:val="0"/>
          <w:numId w:val="13"/>
        </w:numPr>
        <w:rPr>
          <w:rFonts w:asciiTheme="minorHAnsi" w:hAnsiTheme="minorHAnsi" w:cs="Arial"/>
          <w:szCs w:val="22"/>
          <w:highlight w:val="yellow"/>
        </w:rPr>
      </w:pPr>
      <w:r w:rsidRPr="00567093">
        <w:rPr>
          <w:rFonts w:asciiTheme="minorHAnsi" w:hAnsiTheme="minorHAnsi" w:cs="Arial"/>
          <w:szCs w:val="22"/>
          <w:highlight w:val="yellow"/>
          <w:lang w:val="en"/>
        </w:rPr>
        <w:t xml:space="preserve">Specifications of the </w:t>
      </w:r>
      <w:r w:rsidRPr="00567093">
        <w:rPr>
          <w:rFonts w:asciiTheme="minorHAnsi" w:hAnsiTheme="minorHAnsi" w:cs="Arial"/>
          <w:smallCaps/>
          <w:szCs w:val="22"/>
          <w:highlight w:val="yellow"/>
          <w:lang w:val="en"/>
        </w:rPr>
        <w:t>Main Contract</w:t>
      </w:r>
    </w:p>
    <w:p w14:paraId="6298E30D" w14:textId="77777777" w:rsidR="00122959" w:rsidRPr="00567093" w:rsidRDefault="00122959" w:rsidP="00A1761D">
      <w:pPr>
        <w:pStyle w:val="Titre2"/>
        <w:spacing w:before="120" w:after="60"/>
        <w:jc w:val="both"/>
        <w:rPr>
          <w:rFonts w:asciiTheme="minorHAnsi" w:hAnsiTheme="minorHAnsi"/>
          <w:sz w:val="22"/>
          <w:szCs w:val="22"/>
        </w:rPr>
      </w:pPr>
      <w:bookmarkStart w:id="51" w:name="_Toc392669649"/>
      <w:bookmarkStart w:id="52" w:name="_Toc140836336"/>
      <w:r w:rsidRPr="00567093">
        <w:rPr>
          <w:rFonts w:asciiTheme="minorHAnsi" w:hAnsiTheme="minorHAnsi"/>
          <w:sz w:val="22"/>
          <w:szCs w:val="22"/>
          <w:lang w:val="en"/>
        </w:rPr>
        <w:t>Insurance</w:t>
      </w:r>
      <w:bookmarkEnd w:id="51"/>
      <w:bookmarkEnd w:id="52"/>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w:t>
      </w:r>
      <w:proofErr w:type="spellStart"/>
      <w:proofErr w:type="gramStart"/>
      <w:r w:rsidRPr="00567093">
        <w:rPr>
          <w:rFonts w:asciiTheme="minorHAnsi" w:hAnsiTheme="minorHAnsi" w:cs="Arial"/>
          <w:szCs w:val="22"/>
          <w:lang w:val="en"/>
        </w:rPr>
        <w:t>is</w:t>
      </w:r>
      <w:proofErr w:type="spellEnd"/>
      <w:proofErr w:type="gramEnd"/>
      <w:r w:rsidRPr="00567093">
        <w:rPr>
          <w:rFonts w:asciiTheme="minorHAnsi" w:hAnsiTheme="minorHAnsi" w:cs="Arial"/>
          <w:szCs w:val="22"/>
          <w:lang w:val="en"/>
        </w:rPr>
        <w:t xml:space="preserve">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lastRenderedPageBreak/>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t>
      </w:r>
      <w:proofErr w:type="gramStart"/>
      <w:r w:rsidRPr="00567093">
        <w:rPr>
          <w:rFonts w:asciiTheme="minorHAnsi" w:hAnsiTheme="minorHAnsi" w:cs="Arial"/>
          <w:szCs w:val="22"/>
          <w:lang w:val="en"/>
        </w:rPr>
        <w:t>with regard to</w:t>
      </w:r>
      <w:proofErr w:type="gramEnd"/>
      <w:r w:rsidRPr="00567093">
        <w:rPr>
          <w:rFonts w:asciiTheme="minorHAnsi" w:hAnsiTheme="minorHAnsi" w:cs="Arial"/>
          <w:szCs w:val="22"/>
          <w:lang w:val="en"/>
        </w:rPr>
        <w:t xml:space="preserve">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 xml:space="preserve">all certificates demonstrating its possession of the </w:t>
      </w:r>
      <w:proofErr w:type="gramStart"/>
      <w:r w:rsidRPr="000D43C1">
        <w:rPr>
          <w:rFonts w:asciiTheme="minorHAnsi" w:hAnsiTheme="minorHAnsi" w:cs="Arial"/>
          <w:lang w:val="en"/>
        </w:rPr>
        <w:t>aforementioned policies</w:t>
      </w:r>
      <w:proofErr w:type="gramEnd"/>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3" w:name="_Toc525912441"/>
      <w:bookmarkStart w:id="54" w:name="_Ref464060009"/>
      <w:bookmarkStart w:id="55" w:name="_Toc140836337"/>
      <w:r w:rsidRPr="000D43C1">
        <w:rPr>
          <w:rFonts w:asciiTheme="minorHAnsi" w:hAnsiTheme="minorHAnsi"/>
          <w:sz w:val="22"/>
          <w:lang w:val="en"/>
        </w:rPr>
        <w:t>Contact person and communication</w:t>
      </w:r>
      <w:bookmarkEnd w:id="53"/>
      <w:bookmarkEnd w:id="54"/>
      <w:bookmarkEnd w:id="55"/>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 xml:space="preserve">All correspondence shall be forwarded, all carriage costs </w:t>
      </w:r>
      <w:proofErr w:type="gramStart"/>
      <w:r w:rsidRPr="000D43C1">
        <w:rPr>
          <w:rFonts w:asciiTheme="minorHAnsi" w:hAnsiTheme="minorHAnsi" w:cs="Arial"/>
          <w:lang w:val="en"/>
        </w:rPr>
        <w:t>paid,</w:t>
      </w:r>
      <w:proofErr w:type="gramEnd"/>
      <w:r w:rsidRPr="000D43C1">
        <w:rPr>
          <w:rFonts w:asciiTheme="minorHAnsi" w:hAnsiTheme="minorHAnsi" w:cs="Arial"/>
          <w:lang w:val="en"/>
        </w:rPr>
        <w:t xml:space="preserve">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 xml:space="preserve">xpertise </w:t>
            </w:r>
            <w:proofErr w:type="gramStart"/>
            <w:r w:rsidRPr="000D43C1">
              <w:rPr>
                <w:rFonts w:asciiTheme="minorHAnsi" w:hAnsiTheme="minorHAnsi" w:cs="Arial"/>
                <w:smallCaps/>
                <w:lang w:val="en"/>
              </w:rPr>
              <w:t>France </w:t>
            </w:r>
            <w:r w:rsidRPr="000D43C1">
              <w:rPr>
                <w:rFonts w:asciiTheme="minorHAnsi" w:hAnsiTheme="minorHAnsi" w:cs="Arial"/>
                <w:lang w:val="en"/>
              </w:rPr>
              <w:t>:</w:t>
            </w:r>
            <w:proofErr w:type="gramEnd"/>
          </w:p>
        </w:tc>
        <w:tc>
          <w:tcPr>
            <w:tcW w:w="4374" w:type="dxa"/>
            <w:vAlign w:val="center"/>
          </w:tcPr>
          <w:p w14:paraId="6C1426F3" w14:textId="77777777" w:rsidR="00D07897" w:rsidRPr="000D43C1" w:rsidRDefault="00D07897" w:rsidP="00B2733D">
            <w:pPr>
              <w:widowControl w:val="0"/>
              <w:numPr>
                <w:ilvl w:val="12"/>
                <w:numId w:val="0"/>
              </w:numPr>
              <w:spacing w:line="240" w:lineRule="auto"/>
              <w:jc w:val="both"/>
              <w:rPr>
                <w:rFonts w:asciiTheme="minorHAnsi" w:hAnsiTheme="minorHAnsi" w:cs="Arial"/>
                <w:smallCaps/>
                <w:sz w:val="22"/>
                <w:lang w:val="en-GB"/>
              </w:rPr>
            </w:pPr>
            <w:r w:rsidRPr="000D43C1">
              <w:rPr>
                <w:rFonts w:asciiTheme="minorHAnsi" w:hAnsiTheme="minorHAnsi" w:cs="Arial"/>
                <w:smallCaps/>
                <w:sz w:val="22"/>
                <w:lang w:val="en"/>
              </w:rPr>
              <w:t xml:space="preserve">Expertise France </w:t>
            </w:r>
          </w:p>
          <w:p w14:paraId="5C273242" w14:textId="42823CA2" w:rsidR="00D07897" w:rsidRPr="00DD3827" w:rsidRDefault="00261745" w:rsidP="00B2733D">
            <w:pPr>
              <w:widowControl w:val="0"/>
              <w:numPr>
                <w:ilvl w:val="12"/>
                <w:numId w:val="0"/>
              </w:numPr>
              <w:spacing w:line="240" w:lineRule="auto"/>
              <w:jc w:val="both"/>
              <w:rPr>
                <w:rFonts w:asciiTheme="minorHAnsi" w:hAnsiTheme="minorHAnsi" w:cs="Arial"/>
                <w:sz w:val="22"/>
                <w:lang w:val="en"/>
              </w:rPr>
            </w:pPr>
            <w:r w:rsidRPr="00DD3827">
              <w:rPr>
                <w:rFonts w:asciiTheme="minorHAnsi" w:hAnsiTheme="minorHAnsi" w:cs="Arial"/>
                <w:sz w:val="22"/>
                <w:lang w:val="en"/>
              </w:rPr>
              <w:t>Thomas Poirier</w:t>
            </w:r>
          </w:p>
          <w:p w14:paraId="1EFC3C70" w14:textId="4BCEB7B2" w:rsidR="00261745" w:rsidRPr="00DD3827" w:rsidRDefault="00261745" w:rsidP="00B2733D">
            <w:pPr>
              <w:widowControl w:val="0"/>
              <w:numPr>
                <w:ilvl w:val="12"/>
                <w:numId w:val="0"/>
              </w:numPr>
              <w:spacing w:line="240" w:lineRule="auto"/>
              <w:jc w:val="both"/>
              <w:rPr>
                <w:rFonts w:asciiTheme="minorHAnsi" w:hAnsiTheme="minorHAnsi" w:cs="Arial"/>
                <w:sz w:val="22"/>
                <w:lang w:val="en-GB"/>
              </w:rPr>
            </w:pPr>
            <w:r w:rsidRPr="00DD3827">
              <w:rPr>
                <w:rFonts w:asciiTheme="minorHAnsi" w:hAnsiTheme="minorHAnsi" w:cs="Arial"/>
                <w:sz w:val="22"/>
                <w:lang w:val="en-GB"/>
              </w:rPr>
              <w:t>Team Leader – Facility from the RTIA</w:t>
            </w:r>
          </w:p>
          <w:p w14:paraId="66C00316" w14:textId="09B64EA8" w:rsidR="00D07897" w:rsidRPr="00DD3827" w:rsidRDefault="00CB4A1A" w:rsidP="00B2733D">
            <w:pPr>
              <w:widowControl w:val="0"/>
              <w:numPr>
                <w:ilvl w:val="12"/>
                <w:numId w:val="0"/>
              </w:numPr>
              <w:spacing w:line="240" w:lineRule="auto"/>
              <w:jc w:val="both"/>
              <w:rPr>
                <w:rFonts w:asciiTheme="minorHAnsi" w:hAnsiTheme="minorHAnsi" w:cs="Arial"/>
                <w:sz w:val="22"/>
              </w:rPr>
            </w:pPr>
            <w:r w:rsidRPr="00DD3827">
              <w:rPr>
                <w:rFonts w:asciiTheme="minorHAnsi" w:hAnsiTheme="minorHAnsi" w:cs="Arial"/>
                <w:sz w:val="22"/>
              </w:rPr>
              <w:t>CHDS</w:t>
            </w:r>
            <w:r w:rsidR="00D07897" w:rsidRPr="00DD3827">
              <w:rPr>
                <w:rFonts w:asciiTheme="minorHAnsi" w:hAnsiTheme="minorHAnsi" w:cs="Arial"/>
                <w:sz w:val="22"/>
              </w:rPr>
              <w:t xml:space="preserve"> </w:t>
            </w:r>
            <w:proofErr w:type="spellStart"/>
            <w:r w:rsidR="00D07897" w:rsidRPr="00DD3827">
              <w:rPr>
                <w:rFonts w:asciiTheme="minorHAnsi" w:hAnsiTheme="minorHAnsi" w:cs="Arial"/>
                <w:sz w:val="22"/>
              </w:rPr>
              <w:t>Department</w:t>
            </w:r>
            <w:proofErr w:type="spellEnd"/>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0D43C1">
              <w:rPr>
                <w:rFonts w:asciiTheme="minorHAnsi" w:hAnsiTheme="minorHAnsi" w:cs="Arial"/>
                <w:sz w:val="22"/>
                <w:lang w:val="en"/>
              </w:rPr>
              <w:t>F-75005 PARIS</w:t>
            </w:r>
          </w:p>
        </w:tc>
      </w:tr>
      <w:tr w:rsidR="00D07897" w:rsidRPr="00095F40"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6" w:name="_Toc140836338"/>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56"/>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w:t>
      </w:r>
      <w:proofErr w:type="gramStart"/>
      <w:r>
        <w:rPr>
          <w:rFonts w:ascii="Calibri" w:hAnsi="Calibri"/>
          <w:sz w:val="22"/>
          <w:lang w:val="en-GB"/>
        </w:rPr>
        <w:t>really necessary</w:t>
      </w:r>
      <w:proofErr w:type="gramEnd"/>
      <w:r>
        <w:rPr>
          <w:rFonts w:ascii="Calibri" w:hAnsi="Calibri"/>
          <w:sz w:val="22"/>
          <w:lang w:val="en-GB"/>
        </w:rPr>
        <w:t xml:space="preserve">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proofErr w:type="spellStart"/>
      <w:proofErr w:type="gramStart"/>
      <w:r>
        <w:rPr>
          <w:rFonts w:asciiTheme="minorHAnsi" w:hAnsiTheme="minorHAnsi" w:cstheme="minorHAnsi"/>
          <w:sz w:val="22"/>
          <w:szCs w:val="22"/>
        </w:rPr>
        <w:t>Meat</w:t>
      </w:r>
      <w:proofErr w:type="spellEnd"/>
      <w:r>
        <w:rPr>
          <w:rFonts w:asciiTheme="minorHAnsi" w:hAnsiTheme="minorHAnsi" w:cstheme="minorHAnsi"/>
          <w:sz w:val="22"/>
          <w:szCs w:val="22"/>
        </w:rPr>
        <w:t>;</w:t>
      </w:r>
      <w:proofErr w:type="gramEnd"/>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proofErr w:type="gramStart"/>
      <w:r>
        <w:rPr>
          <w:rFonts w:ascii="Calibri" w:hAnsi="Calibri"/>
          <w:sz w:val="22"/>
          <w:lang w:val="en-GB"/>
        </w:rPr>
        <w:t>Eggs ;</w:t>
      </w:r>
      <w:proofErr w:type="gramEnd"/>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 xml:space="preserve">Dairy </w:t>
      </w:r>
      <w:proofErr w:type="gramStart"/>
      <w:r>
        <w:rPr>
          <w:rFonts w:ascii="Calibri" w:hAnsi="Calibri"/>
          <w:sz w:val="22"/>
          <w:lang w:val="en-GB"/>
        </w:rPr>
        <w:t>products ;</w:t>
      </w:r>
      <w:proofErr w:type="gramEnd"/>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Ready-made meals, margarine, </w:t>
      </w:r>
      <w:proofErr w:type="gramStart"/>
      <w:r>
        <w:rPr>
          <w:rFonts w:ascii="Calibri" w:hAnsi="Calibri"/>
          <w:sz w:val="22"/>
          <w:lang w:val="en-GB"/>
        </w:rPr>
        <w:t>spreads;</w:t>
      </w:r>
      <w:proofErr w:type="gramEnd"/>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Leather </w:t>
      </w:r>
      <w:proofErr w:type="gramStart"/>
      <w:r>
        <w:rPr>
          <w:rFonts w:ascii="Calibri" w:hAnsi="Calibri"/>
          <w:sz w:val="22"/>
          <w:lang w:val="en-GB"/>
        </w:rPr>
        <w:t>shoes ;</w:t>
      </w:r>
      <w:proofErr w:type="gramEnd"/>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Automotive </w:t>
      </w:r>
      <w:proofErr w:type="gramStart"/>
      <w:r>
        <w:rPr>
          <w:rFonts w:ascii="Calibri" w:hAnsi="Calibri"/>
          <w:sz w:val="22"/>
          <w:lang w:val="en-GB"/>
        </w:rPr>
        <w:t>upholstery ;</w:t>
      </w:r>
      <w:proofErr w:type="gramEnd"/>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Household and cleaning </w:t>
      </w:r>
      <w:proofErr w:type="gramStart"/>
      <w:r>
        <w:rPr>
          <w:rFonts w:ascii="Calibri" w:hAnsi="Calibri"/>
          <w:sz w:val="22"/>
          <w:lang w:val="en-GB"/>
        </w:rPr>
        <w:t>products ;</w:t>
      </w:r>
      <w:proofErr w:type="gramEnd"/>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Agrofuels ;</w:t>
      </w:r>
      <w:proofErr w:type="gramEnd"/>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Lumber ;</w:t>
      </w:r>
      <w:proofErr w:type="gramEnd"/>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Solid wood or </w:t>
      </w:r>
      <w:proofErr w:type="gramStart"/>
      <w:r>
        <w:rPr>
          <w:rFonts w:ascii="Calibri" w:hAnsi="Calibri"/>
          <w:sz w:val="22"/>
          <w:lang w:val="en-GB"/>
        </w:rPr>
        <w:t>particle;</w:t>
      </w:r>
      <w:proofErr w:type="gramEnd"/>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Fuels ;</w:t>
      </w:r>
      <w:proofErr w:type="gramEnd"/>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Paper ;</w:t>
      </w:r>
      <w:proofErr w:type="gramEnd"/>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Cardboard ;</w:t>
      </w:r>
      <w:proofErr w:type="gramEnd"/>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Textiles ;</w:t>
      </w:r>
      <w:proofErr w:type="gramEnd"/>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Coffee, </w:t>
      </w:r>
      <w:proofErr w:type="gramStart"/>
      <w:r>
        <w:rPr>
          <w:rFonts w:ascii="Calibri" w:hAnsi="Calibri"/>
          <w:sz w:val="22"/>
          <w:lang w:val="en-GB"/>
        </w:rPr>
        <w:t>chocolate ;</w:t>
      </w:r>
      <w:proofErr w:type="gramEnd"/>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Exotic </w:t>
      </w:r>
      <w:proofErr w:type="gramStart"/>
      <w:r>
        <w:rPr>
          <w:rFonts w:ascii="Calibri" w:hAnsi="Calibri"/>
          <w:sz w:val="22"/>
          <w:lang w:val="en-GB"/>
        </w:rPr>
        <w:t>fruits ;</w:t>
      </w:r>
      <w:proofErr w:type="gramEnd"/>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lastRenderedPageBreak/>
        <w:t>For more information, the guide Engaging in Zero Deforestation Public Procurement is available at the following email address : </w:t>
      </w:r>
      <w:hyperlink r:id="rId20"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140836339"/>
      <w:r w:rsidRPr="000D43C1">
        <w:rPr>
          <w:rFonts w:asciiTheme="minorHAnsi" w:hAnsiTheme="minorHAnsi"/>
          <w:b/>
          <w:bCs/>
          <w:caps/>
          <w:sz w:val="24"/>
          <w:u w:val="single"/>
          <w:lang w:val="en"/>
        </w:rPr>
        <w:t>Re-examination clause</w:t>
      </w:r>
      <w:bookmarkEnd w:id="57"/>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70E1F51D" w14:textId="77777777" w:rsidR="00375B2D" w:rsidRDefault="009766DB" w:rsidP="002575A9">
      <w:pPr>
        <w:pStyle w:val="u"/>
        <w:widowControl w:val="0"/>
        <w:numPr>
          <w:ilvl w:val="12"/>
          <w:numId w:val="0"/>
        </w:numPr>
        <w:spacing w:before="120"/>
        <w:ind w:left="561"/>
        <w:rPr>
          <w:rFonts w:asciiTheme="minorHAnsi" w:hAnsiTheme="minorHAnsi" w:cstheme="minorHAnsi"/>
          <w:szCs w:val="22"/>
          <w:lang w:val="en"/>
        </w:rPr>
      </w:pPr>
      <w:r w:rsidRPr="00375B2D">
        <w:rPr>
          <w:rFonts w:asciiTheme="minorHAnsi" w:hAnsiTheme="minorHAnsi" w:cstheme="minorHAnsi"/>
          <w:szCs w:val="22"/>
          <w:highlight w:val="yellow"/>
          <w:lang w:val="en"/>
        </w:rPr>
        <w:t>Revision of technical elements (clarification of deliverables, producer technical definitions, equipment technical documents, updated instructions, etc.)</w:t>
      </w:r>
    </w:p>
    <w:p w14:paraId="5B988840" w14:textId="6F346DC1" w:rsidR="00C64382" w:rsidRDefault="009766DB" w:rsidP="002575A9">
      <w:pPr>
        <w:pStyle w:val="u"/>
        <w:widowControl w:val="0"/>
        <w:numPr>
          <w:ilvl w:val="12"/>
          <w:numId w:val="0"/>
        </w:numPr>
        <w:spacing w:before="120"/>
        <w:ind w:left="561"/>
        <w:rPr>
          <w:rFonts w:asciiTheme="minorHAnsi" w:hAnsiTheme="minorHAnsi" w:cstheme="minorHAnsi"/>
          <w:szCs w:val="22"/>
          <w:lang w:val="en"/>
        </w:rPr>
      </w:pPr>
      <w:r w:rsidRPr="00375B2D">
        <w:rPr>
          <w:rFonts w:asciiTheme="minorHAnsi" w:hAnsiTheme="minorHAnsi" w:cstheme="minorHAnsi"/>
          <w:szCs w:val="22"/>
          <w:lang w:val="en"/>
        </w:rPr>
        <w:t xml:space="preserve">Such modifications shall be notified to the Contractor: via any means defined by </w:t>
      </w:r>
      <w:r w:rsidR="000D43C1" w:rsidRPr="00375B2D">
        <w:rPr>
          <w:rFonts w:asciiTheme="minorHAnsi" w:hAnsiTheme="minorHAnsi" w:cstheme="minorHAnsi"/>
          <w:smallCaps/>
          <w:szCs w:val="22"/>
          <w:lang w:val="en-GB"/>
        </w:rPr>
        <w:t>Expertise France</w:t>
      </w:r>
      <w:r w:rsidR="000D43C1" w:rsidRPr="00375B2D">
        <w:rPr>
          <w:rFonts w:asciiTheme="minorHAnsi" w:hAnsiTheme="minorHAnsi" w:cstheme="minorHAnsi"/>
          <w:szCs w:val="22"/>
          <w:lang w:val="en"/>
        </w:rPr>
        <w:t xml:space="preserve"> </w:t>
      </w:r>
      <w:r w:rsidRPr="00375B2D">
        <w:rPr>
          <w:rFonts w:asciiTheme="minorHAnsi" w:hAnsiTheme="minorHAnsi" w:cstheme="minorHAnsi"/>
          <w:szCs w:val="22"/>
          <w:lang w:val="en"/>
        </w:rPr>
        <w:t>guaranteeing full traceability of exchange</w:t>
      </w:r>
      <w:r w:rsidR="00504915" w:rsidRPr="00375B2D">
        <w:rPr>
          <w:rFonts w:asciiTheme="minorHAnsi" w:hAnsiTheme="minorHAnsi" w:cstheme="minorHAnsi"/>
          <w:szCs w:val="22"/>
          <w:lang w:val="en"/>
        </w:rPr>
        <w:t>.</w:t>
      </w:r>
    </w:p>
    <w:p w14:paraId="496368C5" w14:textId="4D3282DF" w:rsidR="009F25D1" w:rsidRPr="00375B2D" w:rsidRDefault="009F25D1" w:rsidP="002575A9">
      <w:pPr>
        <w:pStyle w:val="u"/>
        <w:widowControl w:val="0"/>
        <w:numPr>
          <w:ilvl w:val="12"/>
          <w:numId w:val="0"/>
        </w:numPr>
        <w:spacing w:before="120"/>
        <w:ind w:left="561"/>
        <w:rPr>
          <w:rFonts w:asciiTheme="minorHAnsi" w:hAnsiTheme="minorHAnsi" w:cstheme="minorHAnsi"/>
          <w:szCs w:val="22"/>
          <w:lang w:val="en-GB"/>
        </w:rPr>
      </w:pPr>
      <w:r>
        <w:rPr>
          <w:rFonts w:asciiTheme="minorHAnsi" w:hAnsiTheme="minorHAnsi" w:cstheme="minorHAnsi"/>
          <w:szCs w:val="22"/>
          <w:lang w:val="en-GB"/>
        </w:rPr>
        <w:t xml:space="preserve">Any other modifications shall be notified to the contractor </w:t>
      </w:r>
      <w:r w:rsidRPr="000D43C1">
        <w:rPr>
          <w:rFonts w:asciiTheme="minorHAnsi" w:hAnsiTheme="minorHAnsi" w:cstheme="minorHAnsi"/>
          <w:szCs w:val="22"/>
          <w:lang w:val="en"/>
        </w:rPr>
        <w:t>by concluding an amendment</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70411395"/>
      <w:bookmarkStart w:id="59" w:name="_Toc140836340"/>
      <w:r w:rsidRPr="000D43C1">
        <w:rPr>
          <w:rFonts w:asciiTheme="minorHAnsi" w:hAnsiTheme="minorHAnsi"/>
          <w:b/>
          <w:bCs/>
          <w:caps/>
          <w:sz w:val="24"/>
          <w:u w:val="single"/>
          <w:lang w:val="en"/>
        </w:rPr>
        <w:t>Similar services</w:t>
      </w:r>
      <w:bookmarkEnd w:id="58"/>
      <w:bookmarkEnd w:id="59"/>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140836341"/>
      <w:r w:rsidRPr="000F76A5">
        <w:rPr>
          <w:rFonts w:asciiTheme="minorHAnsi" w:hAnsiTheme="minorHAnsi"/>
          <w:b/>
          <w:bCs/>
          <w:caps/>
          <w:sz w:val="24"/>
          <w:u w:val="single"/>
          <w:lang w:val="en"/>
        </w:rPr>
        <w:t>penalties</w:t>
      </w:r>
      <w:bookmarkEnd w:id="60"/>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 xml:space="preserve">The </w:t>
      </w:r>
      <w:proofErr w:type="gramStart"/>
      <w:r w:rsidRPr="000F76A5">
        <w:rPr>
          <w:rFonts w:asciiTheme="minorHAnsi" w:hAnsiTheme="minorHAnsi" w:cs="Arial"/>
          <w:szCs w:val="22"/>
          <w:lang w:val="en"/>
        </w:rPr>
        <w:t>amount</w:t>
      </w:r>
      <w:proofErr w:type="gramEnd"/>
      <w:r w:rsidRPr="000F76A5">
        <w:rPr>
          <w:rFonts w:asciiTheme="minorHAnsi" w:hAnsiTheme="minorHAnsi" w:cs="Arial"/>
          <w:szCs w:val="22"/>
          <w:lang w:val="en"/>
        </w:rPr>
        <w:t xml:space="preserve">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1" w:name="_Toc140836342"/>
      <w:r w:rsidRPr="000F76A5">
        <w:rPr>
          <w:rFonts w:asciiTheme="minorHAnsi" w:hAnsiTheme="minorHAnsi"/>
          <w:sz w:val="22"/>
          <w:szCs w:val="22"/>
          <w:lang w:val="en"/>
        </w:rPr>
        <w:t>Penalties for periodic documentary deliverables</w:t>
      </w:r>
      <w:bookmarkEnd w:id="61"/>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2" w:name="_Toc140836343"/>
      <w:r w:rsidRPr="000F76A5">
        <w:rPr>
          <w:rFonts w:asciiTheme="minorHAnsi" w:hAnsiTheme="minorHAnsi"/>
          <w:sz w:val="22"/>
          <w:szCs w:val="22"/>
          <w:lang w:val="en"/>
        </w:rPr>
        <w:t>Penalties applicable to submission of final deliverables</w:t>
      </w:r>
      <w:bookmarkEnd w:id="62"/>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3" w:name="_Toc140836344"/>
      <w:r w:rsidRPr="000F76A5">
        <w:rPr>
          <w:rFonts w:asciiTheme="minorHAnsi" w:hAnsiTheme="minorHAnsi"/>
          <w:b/>
          <w:bCs/>
          <w:caps/>
          <w:sz w:val="24"/>
          <w:u w:val="single"/>
          <w:lang w:val="en"/>
        </w:rPr>
        <w:t>intellectual property</w:t>
      </w:r>
      <w:bookmarkEnd w:id="63"/>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4" w:name="_Toc140836345"/>
      <w:bookmarkStart w:id="65" w:name="_Toc392669651"/>
      <w:r w:rsidRPr="000F76A5">
        <w:rPr>
          <w:rFonts w:asciiTheme="minorHAnsi" w:hAnsiTheme="minorHAnsi"/>
          <w:sz w:val="22"/>
          <w:szCs w:val="22"/>
          <w:lang w:val="en"/>
        </w:rPr>
        <w:t>Definitions</w:t>
      </w:r>
      <w:bookmarkEnd w:id="64"/>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 xml:space="preserve">Expertise </w:t>
      </w:r>
      <w:proofErr w:type="gramStart"/>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w:t>
      </w:r>
      <w:proofErr w:type="gramEnd"/>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“Creator” means any natural person who contributed to the production of the </w:t>
      </w:r>
      <w:proofErr w:type="gramStart"/>
      <w:r w:rsidRPr="000F76A5">
        <w:rPr>
          <w:rFonts w:asciiTheme="minorHAnsi" w:eastAsia="Times New Roman" w:hAnsiTheme="minorHAnsi" w:cs="Arial"/>
          <w:sz w:val="22"/>
          <w:szCs w:val="22"/>
          <w:lang w:val="en"/>
        </w:rPr>
        <w:t>result;</w:t>
      </w:r>
      <w:proofErr w:type="gramEnd"/>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lastRenderedPageBreak/>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6" w:name="_Toc140836346"/>
      <w:r w:rsidRPr="000F76A5">
        <w:rPr>
          <w:rFonts w:asciiTheme="minorHAnsi" w:hAnsiTheme="minorHAnsi"/>
          <w:sz w:val="22"/>
          <w:szCs w:val="22"/>
          <w:lang w:val="en"/>
        </w:rPr>
        <w:t>Ownership of results</w:t>
      </w:r>
      <w:bookmarkEnd w:id="66"/>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w:t>
      </w:r>
      <w:proofErr w:type="gramStart"/>
      <w:r w:rsidRPr="000F76A5">
        <w:rPr>
          <w:rFonts w:asciiTheme="minorHAnsi" w:eastAsia="Times New Roman" w:hAnsiTheme="minorHAnsi" w:cs="Arial"/>
          <w:sz w:val="22"/>
          <w:szCs w:val="22"/>
          <w:lang w:val="en"/>
        </w:rPr>
        <w:t>aforementioned elements</w:t>
      </w:r>
      <w:proofErr w:type="gramEnd"/>
      <w:r w:rsidRPr="000F76A5">
        <w:rPr>
          <w:rFonts w:asciiTheme="minorHAnsi" w:eastAsia="Times New Roman" w:hAnsiTheme="minorHAnsi" w:cs="Arial"/>
          <w:sz w:val="22"/>
          <w:szCs w:val="22"/>
          <w:lang w:val="en"/>
        </w:rPr>
        <w:t xml:space="preserve">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7" w:name="_Toc140836347"/>
      <w:r w:rsidRPr="000F76A5">
        <w:rPr>
          <w:rFonts w:asciiTheme="minorHAnsi" w:hAnsiTheme="minorHAnsi"/>
          <w:sz w:val="22"/>
          <w:szCs w:val="22"/>
          <w:lang w:val="en"/>
        </w:rPr>
        <w:t>Exploitation of results</w:t>
      </w:r>
      <w:bookmarkEnd w:id="67"/>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w:t>
      </w:r>
      <w:proofErr w:type="gramStart"/>
      <w:r w:rsidRPr="000F76A5">
        <w:rPr>
          <w:rFonts w:asciiTheme="minorHAnsi" w:eastAsia="Times New Roman" w:hAnsiTheme="minorHAnsi" w:cs="Arial"/>
          <w:sz w:val="22"/>
          <w:szCs w:val="22"/>
          <w:lang w:val="en"/>
        </w:rPr>
        <w:t>personnel;</w:t>
      </w:r>
      <w:proofErr w:type="gramEnd"/>
      <w:r w:rsidRPr="000F76A5">
        <w:rPr>
          <w:rFonts w:asciiTheme="minorHAnsi" w:eastAsia="Times New Roman" w:hAnsiTheme="minorHAnsi" w:cs="Arial"/>
          <w:sz w:val="22"/>
          <w:szCs w:val="22"/>
          <w:lang w:val="en"/>
        </w:rPr>
        <w:t xml:space="preserve">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w:t>
      </w:r>
      <w:proofErr w:type="gramStart"/>
      <w:r w:rsidRPr="000F76A5">
        <w:rPr>
          <w:rFonts w:asciiTheme="minorHAnsi" w:eastAsia="Times New Roman" w:hAnsiTheme="minorHAnsi" w:cs="Arial"/>
          <w:sz w:val="22"/>
          <w:szCs w:val="22"/>
          <w:lang w:val="en"/>
        </w:rPr>
        <w:t>institutions;</w:t>
      </w:r>
      <w:proofErr w:type="gramEnd"/>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in paper, electronic or digital </w:t>
      </w:r>
      <w:proofErr w:type="gramStart"/>
      <w:r w:rsidRPr="000F76A5">
        <w:rPr>
          <w:rFonts w:asciiTheme="minorHAnsi" w:eastAsia="Times New Roman" w:hAnsiTheme="minorHAnsi" w:cs="Arial"/>
          <w:sz w:val="22"/>
          <w:szCs w:val="22"/>
          <w:lang w:val="en"/>
        </w:rPr>
        <w:t>format;</w:t>
      </w:r>
      <w:proofErr w:type="gramEnd"/>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w:t>
      </w:r>
      <w:proofErr w:type="gramStart"/>
      <w:r w:rsidRPr="000F76A5">
        <w:rPr>
          <w:rFonts w:asciiTheme="minorHAnsi" w:eastAsia="Times New Roman" w:hAnsiTheme="minorHAnsi" w:cs="Arial"/>
          <w:sz w:val="22"/>
          <w:szCs w:val="22"/>
          <w:lang w:val="en"/>
        </w:rPr>
        <w:t>file;</w:t>
      </w:r>
      <w:proofErr w:type="gramEnd"/>
      <w:r w:rsidRPr="000F76A5">
        <w:rPr>
          <w:rFonts w:asciiTheme="minorHAnsi" w:eastAsia="Times New Roman" w:hAnsiTheme="minorHAnsi" w:cs="Arial"/>
          <w:sz w:val="22"/>
          <w:szCs w:val="22"/>
          <w:lang w:val="en"/>
        </w:rPr>
        <w:t xml:space="preserv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via display, radio or television broadcasting or any other transmission </w:t>
      </w:r>
      <w:proofErr w:type="gramStart"/>
      <w:r w:rsidRPr="000F76A5">
        <w:rPr>
          <w:rFonts w:asciiTheme="minorHAnsi" w:eastAsia="Times New Roman" w:hAnsiTheme="minorHAnsi" w:cs="Arial"/>
          <w:sz w:val="22"/>
          <w:szCs w:val="22"/>
          <w:lang w:val="en"/>
        </w:rPr>
        <w:t>technique;</w:t>
      </w:r>
      <w:proofErr w:type="gramEnd"/>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proofErr w:type="gramStart"/>
      <w:r w:rsidRPr="000F76A5">
        <w:rPr>
          <w:rFonts w:asciiTheme="minorHAnsi" w:eastAsia="Times New Roman" w:hAnsiTheme="minorHAnsi" w:cs="Arial"/>
          <w:sz w:val="22"/>
          <w:szCs w:val="22"/>
          <w:lang w:val="en"/>
        </w:rPr>
        <w:t>otherwise</w:t>
      </w:r>
      <w:proofErr w:type="gramEnd"/>
      <w:r w:rsidRPr="000F76A5">
        <w:rPr>
          <w:rFonts w:asciiTheme="minorHAnsi" w:eastAsia="Times New Roman" w:hAnsiTheme="minorHAnsi" w:cs="Arial"/>
          <w:sz w:val="22"/>
          <w:szCs w:val="22"/>
          <w:lang w:val="en"/>
        </w:rPr>
        <w:t xml:space="preserv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w:t>
      </w:r>
      <w:proofErr w:type="gramStart"/>
      <w:r w:rsidRPr="000F76A5">
        <w:rPr>
          <w:rFonts w:asciiTheme="minorHAnsi" w:eastAsia="Times New Roman" w:hAnsiTheme="minorHAnsi" w:cs="Arial"/>
          <w:sz w:val="22"/>
          <w:szCs w:val="22"/>
          <w:lang w:val="en"/>
        </w:rPr>
        <w:t>technique;</w:t>
      </w:r>
      <w:proofErr w:type="gramEnd"/>
      <w:r w:rsidRPr="000F76A5">
        <w:rPr>
          <w:rFonts w:asciiTheme="minorHAnsi" w:eastAsia="Times New Roman" w:hAnsiTheme="minorHAnsi" w:cs="Arial"/>
          <w:sz w:val="22"/>
          <w:szCs w:val="22"/>
          <w:lang w:val="en"/>
        </w:rPr>
        <w:t xml:space="preserv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addition of new elements of content and </w:t>
      </w:r>
      <w:proofErr w:type="gramStart"/>
      <w:r w:rsidRPr="000F76A5">
        <w:rPr>
          <w:rFonts w:asciiTheme="minorHAnsi" w:eastAsia="Times New Roman" w:hAnsiTheme="minorHAnsi" w:cs="Arial"/>
          <w:sz w:val="22"/>
          <w:szCs w:val="22"/>
          <w:lang w:val="en"/>
        </w:rPr>
        <w:t>form;</w:t>
      </w:r>
      <w:proofErr w:type="gramEnd"/>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adaptation using new </w:t>
      </w:r>
      <w:proofErr w:type="gramStart"/>
      <w:r w:rsidRPr="000F76A5">
        <w:rPr>
          <w:rFonts w:asciiTheme="minorHAnsi" w:eastAsia="Times New Roman" w:hAnsiTheme="minorHAnsi" w:cs="Arial"/>
          <w:sz w:val="22"/>
          <w:szCs w:val="22"/>
          <w:lang w:val="en"/>
        </w:rPr>
        <w:t>media;</w:t>
      </w:r>
      <w:proofErr w:type="gramEnd"/>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translation into any </w:t>
      </w:r>
      <w:proofErr w:type="gramStart"/>
      <w:r w:rsidRPr="000F76A5">
        <w:rPr>
          <w:rFonts w:asciiTheme="minorHAnsi" w:eastAsia="Times New Roman" w:hAnsiTheme="minorHAnsi" w:cs="Arial"/>
          <w:sz w:val="22"/>
          <w:szCs w:val="22"/>
          <w:lang w:val="en"/>
        </w:rPr>
        <w:t>language;</w:t>
      </w:r>
      <w:proofErr w:type="gramEnd"/>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proofErr w:type="spellStart"/>
      <w:r w:rsidRPr="000F76A5">
        <w:rPr>
          <w:rFonts w:asciiTheme="minorHAnsi" w:eastAsia="Times New Roman" w:hAnsiTheme="minorHAnsi" w:cs="Arial"/>
          <w:sz w:val="22"/>
          <w:szCs w:val="22"/>
          <w:lang w:val="en"/>
        </w:rPr>
        <w:t>digitisation</w:t>
      </w:r>
      <w:proofErr w:type="spellEnd"/>
      <w:r w:rsidRPr="000F76A5">
        <w:rPr>
          <w:rFonts w:asciiTheme="minorHAnsi" w:eastAsia="Times New Roman" w:hAnsiTheme="minorHAnsi" w:cs="Arial"/>
          <w:sz w:val="22"/>
          <w:szCs w:val="22"/>
          <w:lang w:val="en"/>
        </w:rPr>
        <w:t xml:space="preserve">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8" w:name="_Toc140836348"/>
      <w:r w:rsidRPr="000F76A5">
        <w:rPr>
          <w:rFonts w:asciiTheme="minorHAnsi" w:hAnsiTheme="minorHAnsi"/>
          <w:sz w:val="22"/>
          <w:szCs w:val="22"/>
          <w:lang w:val="en"/>
        </w:rPr>
        <w:t>Licensing of pre-existing rights</w:t>
      </w:r>
      <w:bookmarkEnd w:id="68"/>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proofErr w:type="spellStart"/>
      <w:r w:rsidRPr="000F76A5">
        <w:rPr>
          <w:rFonts w:asciiTheme="minorHAnsi" w:eastAsia="Times New Roman" w:hAnsiTheme="minorHAnsi" w:cs="Arial"/>
          <w:sz w:val="22"/>
          <w:szCs w:val="22"/>
          <w:lang w:val="en"/>
        </w:rPr>
        <w:t>licences</w:t>
      </w:r>
      <w:proofErr w:type="spellEnd"/>
      <w:r w:rsidRPr="000F76A5">
        <w:rPr>
          <w:rFonts w:asciiTheme="minorHAnsi" w:eastAsia="Times New Roman" w:hAnsiTheme="minorHAnsi" w:cs="Arial"/>
          <w:sz w:val="22"/>
          <w:szCs w:val="22"/>
          <w:lang w:val="en"/>
        </w:rPr>
        <w:t xml:space="preserve">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w:t>
      </w:r>
      <w:r w:rsidRPr="000F76A5">
        <w:rPr>
          <w:rFonts w:asciiTheme="minorHAnsi" w:eastAsia="Times New Roman" w:hAnsiTheme="minorHAnsi" w:cs="Arial"/>
          <w:sz w:val="22"/>
          <w:szCs w:val="22"/>
          <w:lang w:val="en"/>
        </w:rPr>
        <w:lastRenderedPageBreak/>
        <w:t xml:space="preserve">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9" w:name="_Toc140836349"/>
      <w:r w:rsidRPr="000F76A5">
        <w:rPr>
          <w:rFonts w:asciiTheme="minorHAnsi" w:hAnsiTheme="minorHAnsi"/>
          <w:sz w:val="22"/>
          <w:szCs w:val="22"/>
          <w:lang w:val="en"/>
        </w:rPr>
        <w:t>Guarantees</w:t>
      </w:r>
      <w:bookmarkEnd w:id="69"/>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70" w:name="_Toc140836350"/>
      <w:r w:rsidRPr="000F76A5">
        <w:rPr>
          <w:rFonts w:asciiTheme="minorHAnsi" w:hAnsiTheme="minorHAnsi"/>
          <w:sz w:val="22"/>
          <w:szCs w:val="22"/>
          <w:lang w:val="en"/>
        </w:rPr>
        <w:t>Image rights</w:t>
      </w:r>
      <w:bookmarkEnd w:id="70"/>
      <w:r w:rsidRPr="000F76A5">
        <w:rPr>
          <w:rFonts w:asciiTheme="minorHAnsi" w:hAnsiTheme="minorHAnsi"/>
          <w:sz w:val="22"/>
          <w:szCs w:val="22"/>
          <w:lang w:val="en"/>
        </w:rPr>
        <w:t xml:space="preserve"> </w:t>
      </w:r>
    </w:p>
    <w:p w14:paraId="6DDC5610" w14:textId="15A59944" w:rsidR="00D27F14" w:rsidRDefault="00897529" w:rsidP="00A1761D">
      <w:pPr>
        <w:spacing w:line="240" w:lineRule="auto"/>
        <w:ind w:left="567"/>
        <w:jc w:val="both"/>
        <w:rPr>
          <w:ins w:id="71" w:author="Thioro SARR" w:date="2025-07-08T15:54:00Z"/>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w:t>
      </w:r>
      <w:proofErr w:type="spellStart"/>
      <w:r w:rsidRPr="000F76A5">
        <w:rPr>
          <w:rFonts w:asciiTheme="minorHAnsi" w:eastAsia="Times New Roman" w:hAnsiTheme="minorHAnsi" w:cs="Arial"/>
          <w:sz w:val="22"/>
          <w:szCs w:val="22"/>
          <w:lang w:val="en"/>
        </w:rPr>
        <w:t>recognisable</w:t>
      </w:r>
      <w:proofErr w:type="spellEnd"/>
      <w:r w:rsidRPr="000F76A5">
        <w:rPr>
          <w:rFonts w:asciiTheme="minorHAnsi" w:eastAsia="Times New Roman" w:hAnsiTheme="minorHAnsi" w:cs="Arial"/>
          <w:sz w:val="22"/>
          <w:szCs w:val="22"/>
          <w:lang w:val="en"/>
        </w:rPr>
        <w:t xml:space="preserv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w:t>
      </w:r>
      <w:proofErr w:type="gramStart"/>
      <w:r w:rsidRPr="000F76A5">
        <w:rPr>
          <w:rFonts w:asciiTheme="minorHAnsi" w:eastAsia="Times New Roman" w:hAnsiTheme="minorHAnsi" w:cs="Arial"/>
          <w:sz w:val="22"/>
          <w:szCs w:val="22"/>
          <w:lang w:val="en"/>
        </w:rPr>
        <w:t>persons</w:t>
      </w:r>
      <w:proofErr w:type="gramEnd"/>
      <w:r w:rsidRPr="000F76A5">
        <w:rPr>
          <w:rFonts w:asciiTheme="minorHAnsi" w:eastAsia="Times New Roman" w:hAnsiTheme="minorHAnsi" w:cs="Arial"/>
          <w:sz w:val="22"/>
          <w:szCs w:val="22"/>
          <w:lang w:val="en"/>
        </w:rPr>
        <w:t xml:space="preserve"> whose permission is not required in line with the law of the country where photographs were taken, films </w:t>
      </w:r>
      <w:proofErr w:type="gramStart"/>
      <w:r w:rsidRPr="000F76A5">
        <w:rPr>
          <w:rFonts w:asciiTheme="minorHAnsi" w:eastAsia="Times New Roman" w:hAnsiTheme="minorHAnsi" w:cs="Arial"/>
          <w:sz w:val="22"/>
          <w:szCs w:val="22"/>
          <w:lang w:val="en"/>
        </w:rPr>
        <w:t>shot</w:t>
      </w:r>
      <w:proofErr w:type="gramEnd"/>
      <w:r w:rsidRPr="000F76A5">
        <w:rPr>
          <w:rFonts w:asciiTheme="minorHAnsi" w:eastAsia="Times New Roman" w:hAnsiTheme="minorHAnsi" w:cs="Arial"/>
          <w:sz w:val="22"/>
          <w:szCs w:val="22"/>
          <w:lang w:val="en"/>
        </w:rPr>
        <w:t xml:space="preserve"> or audio records made.</w:t>
      </w:r>
    </w:p>
    <w:p w14:paraId="0CF58505" w14:textId="44BE6065" w:rsidR="009F25D1" w:rsidRDefault="009F25D1" w:rsidP="00A1761D">
      <w:pPr>
        <w:spacing w:line="240" w:lineRule="auto"/>
        <w:ind w:left="567"/>
        <w:jc w:val="both"/>
        <w:rPr>
          <w:ins w:id="72" w:author="Thioro SARR" w:date="2025-07-08T15:54:00Z"/>
          <w:rFonts w:asciiTheme="minorHAnsi" w:eastAsia="Times New Roman" w:hAnsiTheme="minorHAnsi" w:cs="Arial"/>
          <w:sz w:val="22"/>
          <w:szCs w:val="22"/>
          <w:lang w:val="en"/>
        </w:rPr>
      </w:pPr>
    </w:p>
    <w:p w14:paraId="5684D171" w14:textId="68A582B4" w:rsidR="009F25D1" w:rsidRDefault="009F25D1" w:rsidP="00A1761D">
      <w:pPr>
        <w:spacing w:line="240" w:lineRule="auto"/>
        <w:ind w:left="567"/>
        <w:jc w:val="both"/>
        <w:rPr>
          <w:ins w:id="73" w:author="Thioro SARR" w:date="2025-07-08T15:54:00Z"/>
          <w:rFonts w:asciiTheme="minorHAnsi" w:eastAsia="Times New Roman" w:hAnsiTheme="minorHAnsi" w:cs="Arial"/>
          <w:sz w:val="22"/>
          <w:szCs w:val="22"/>
          <w:lang w:val="en"/>
        </w:rPr>
      </w:pPr>
    </w:p>
    <w:p w14:paraId="30941792" w14:textId="6F902DE0" w:rsidR="009F25D1" w:rsidRDefault="009F25D1" w:rsidP="00A1761D">
      <w:pPr>
        <w:spacing w:line="240" w:lineRule="auto"/>
        <w:ind w:left="567"/>
        <w:jc w:val="both"/>
        <w:rPr>
          <w:ins w:id="74" w:author="Thioro SARR" w:date="2025-07-08T15:54:00Z"/>
          <w:rFonts w:asciiTheme="minorHAnsi" w:eastAsia="Times New Roman" w:hAnsiTheme="minorHAnsi" w:cs="Arial"/>
          <w:sz w:val="22"/>
          <w:szCs w:val="22"/>
          <w:lang w:val="en"/>
        </w:rPr>
      </w:pPr>
    </w:p>
    <w:p w14:paraId="093CD90C" w14:textId="77777777" w:rsidR="009F25D1" w:rsidRDefault="009F25D1" w:rsidP="00A1761D">
      <w:pPr>
        <w:spacing w:line="240" w:lineRule="auto"/>
        <w:ind w:left="567"/>
        <w:jc w:val="both"/>
        <w:rPr>
          <w:rFonts w:asciiTheme="minorHAnsi" w:eastAsia="Times New Roman" w:hAnsiTheme="minorHAnsi" w:cs="Arial"/>
          <w:sz w:val="22"/>
          <w:szCs w:val="22"/>
          <w:lang w:val="en"/>
        </w:rPr>
      </w:pP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5" w:name="_Toc140836351"/>
      <w:bookmarkEnd w:id="65"/>
      <w:r w:rsidRPr="0026644D">
        <w:rPr>
          <w:rFonts w:asciiTheme="minorHAnsi" w:hAnsiTheme="minorHAnsi"/>
          <w:b/>
          <w:bCs/>
          <w:caps/>
          <w:sz w:val="24"/>
          <w:u w:val="single"/>
          <w:lang w:val="en"/>
        </w:rPr>
        <w:t>Termination of the contract</w:t>
      </w:r>
      <w:bookmarkEnd w:id="75"/>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6" w:name="_Toc140836352"/>
      <w:r w:rsidRPr="0026644D">
        <w:rPr>
          <w:rFonts w:asciiTheme="minorHAnsi" w:hAnsiTheme="minorHAnsi" w:cstheme="minorHAnsi"/>
          <w:sz w:val="22"/>
          <w:szCs w:val="22"/>
          <w:lang w:val="en"/>
        </w:rPr>
        <w:t>General terms of performance</w:t>
      </w:r>
      <w:bookmarkEnd w:id="76"/>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5B8E8F07"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from </w:t>
      </w:r>
      <w:r w:rsidRPr="00DD3827">
        <w:rPr>
          <w:rFonts w:asciiTheme="minorHAnsi" w:hAnsiTheme="minorHAnsi" w:cstheme="minorHAnsi"/>
          <w:sz w:val="22"/>
          <w:szCs w:val="22"/>
          <w:lang w:val="en-US"/>
        </w:rPr>
        <w:t xml:space="preserve">Article 42 of the CCAG FCS </w:t>
      </w:r>
      <w:r w:rsidRPr="00B278C5">
        <w:rPr>
          <w:rFonts w:asciiTheme="minorHAnsi" w:hAnsiTheme="minorHAnsi" w:cstheme="minorHAnsi"/>
          <w:sz w:val="22"/>
          <w:szCs w:val="22"/>
          <w:lang w:val="en-US"/>
        </w:rPr>
        <w:t>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 xml:space="preserve">Expertise </w:t>
      </w:r>
      <w:proofErr w:type="gramStart"/>
      <w:r w:rsidRPr="0026644D">
        <w:rPr>
          <w:rFonts w:asciiTheme="minorHAnsi" w:hAnsiTheme="minorHAnsi" w:cstheme="minorHAnsi"/>
          <w:smallCaps/>
          <w:szCs w:val="22"/>
          <w:lang w:val="en"/>
        </w:rPr>
        <w:t>France</w:t>
      </w:r>
      <w:proofErr w:type="gramEnd"/>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7" w:name="_Toc140836353"/>
      <w:r w:rsidRPr="0026644D">
        <w:rPr>
          <w:rFonts w:asciiTheme="minorHAnsi" w:hAnsiTheme="minorHAnsi" w:cstheme="minorHAnsi"/>
          <w:sz w:val="22"/>
          <w:szCs w:val="22"/>
          <w:lang w:val="en"/>
        </w:rPr>
        <w:t>Termination of the Contract due to the non-availability of a designated expert</w:t>
      </w:r>
      <w:bookmarkEnd w:id="77"/>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8" w:name="_Toc140836354"/>
      <w:r w:rsidRPr="0026644D">
        <w:rPr>
          <w:rFonts w:asciiTheme="minorHAnsi" w:hAnsiTheme="minorHAnsi" w:cstheme="minorHAnsi"/>
          <w:sz w:val="22"/>
          <w:szCs w:val="22"/>
          <w:lang w:val="en"/>
        </w:rPr>
        <w:lastRenderedPageBreak/>
        <w:t>Procedure</w:t>
      </w:r>
      <w:bookmarkEnd w:id="78"/>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9"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9"/>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80"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w:t>
      </w:r>
      <w:proofErr w:type="gramStart"/>
      <w:r w:rsidR="00D1211D">
        <w:rPr>
          <w:rFonts w:asciiTheme="minorHAnsi" w:hAnsiTheme="minorHAnsi" w:cstheme="minorHAnsi"/>
          <w:sz w:val="22"/>
          <w:szCs w:val="22"/>
          <w:lang w:val="en"/>
        </w:rPr>
        <w:t>respect,</w:t>
      </w:r>
      <w:proofErr w:type="gramEnd"/>
      <w:r w:rsidR="00D1211D">
        <w:rPr>
          <w:rFonts w:asciiTheme="minorHAnsi" w:hAnsiTheme="minorHAnsi" w:cstheme="minorHAnsi"/>
          <w:sz w:val="22"/>
          <w:szCs w:val="22"/>
          <w:lang w:val="en"/>
        </w:rPr>
        <w:t xml:space="preserve"> takes all necessary measures. He undertakes to ensure that </w:t>
      </w:r>
      <w:proofErr w:type="gramStart"/>
      <w:r w:rsidR="00AC2320">
        <w:rPr>
          <w:rFonts w:asciiTheme="minorHAnsi" w:hAnsiTheme="minorHAnsi" w:cstheme="minorHAnsi"/>
          <w:sz w:val="22"/>
          <w:szCs w:val="22"/>
          <w:lang w:val="en"/>
        </w:rPr>
        <w:t>all of</w:t>
      </w:r>
      <w:proofErr w:type="gramEnd"/>
      <w:r w:rsidR="00AC2320">
        <w:rPr>
          <w:rFonts w:asciiTheme="minorHAnsi" w:hAnsiTheme="minorHAnsi" w:cstheme="minorHAnsi"/>
          <w:sz w:val="22"/>
          <w:szCs w:val="22"/>
          <w:lang w:val="en"/>
        </w:rPr>
        <w:t xml:space="preserve"> his employees and subcontractors comply with the safety instructions that he </w:t>
      </w:r>
      <w:proofErr w:type="gramStart"/>
      <w:r w:rsidR="00AC2320">
        <w:rPr>
          <w:rFonts w:asciiTheme="minorHAnsi" w:hAnsiTheme="minorHAnsi" w:cstheme="minorHAnsi"/>
          <w:sz w:val="22"/>
          <w:szCs w:val="22"/>
          <w:lang w:val="en"/>
        </w:rPr>
        <w:t>issues</w:t>
      </w:r>
      <w:proofErr w:type="gramEnd"/>
      <w:r w:rsidR="00AC2320">
        <w:rPr>
          <w:rFonts w:asciiTheme="minorHAnsi" w:hAnsiTheme="minorHAnsi" w:cstheme="minorHAnsi"/>
          <w:sz w:val="22"/>
          <w:szCs w:val="22"/>
          <w:lang w:val="en"/>
        </w:rPr>
        <w:t>.</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81" w:name="_Toc126923320"/>
      <w:bookmarkStart w:id="82" w:name="_Toc127876026"/>
      <w:bookmarkStart w:id="83" w:name="_Toc140836356"/>
      <w:bookmarkStart w:id="84" w:name="_Toc140836357"/>
      <w:bookmarkEnd w:id="80"/>
      <w:bookmarkEnd w:id="81"/>
      <w:bookmarkEnd w:id="82"/>
      <w:bookmarkEnd w:id="83"/>
      <w:r w:rsidRPr="0026644D">
        <w:rPr>
          <w:rFonts w:asciiTheme="minorHAnsi" w:hAnsiTheme="minorHAnsi"/>
          <w:b/>
          <w:bCs/>
          <w:caps/>
          <w:sz w:val="24"/>
          <w:u w:val="single"/>
          <w:lang w:val="en"/>
        </w:rPr>
        <w:t>ethics</w:t>
      </w:r>
      <w:bookmarkEnd w:id="84"/>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21"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22"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5" w:name="_Toc70411566"/>
      <w:bookmarkStart w:id="86" w:name="_Toc70411012"/>
      <w:bookmarkStart w:id="87" w:name="_Toc70410878"/>
      <w:bookmarkStart w:id="88" w:name="_Toc70411565"/>
      <w:bookmarkStart w:id="89" w:name="_Toc70411011"/>
      <w:bookmarkStart w:id="90" w:name="_Toc70410877"/>
      <w:bookmarkStart w:id="91" w:name="_Toc70411564"/>
      <w:bookmarkStart w:id="92" w:name="_Toc70411010"/>
      <w:bookmarkStart w:id="93" w:name="_Toc70410876"/>
      <w:bookmarkStart w:id="94" w:name="_Toc70411560"/>
      <w:bookmarkStart w:id="95" w:name="_Toc70411006"/>
      <w:bookmarkStart w:id="96" w:name="_Toc70410872"/>
      <w:bookmarkStart w:id="97" w:name="_Toc70411559"/>
      <w:bookmarkStart w:id="98" w:name="_Toc70411005"/>
      <w:bookmarkStart w:id="99" w:name="_Toc70410871"/>
      <w:bookmarkStart w:id="100" w:name="_Toc70411556"/>
      <w:bookmarkStart w:id="101" w:name="_Toc70411002"/>
      <w:bookmarkStart w:id="102" w:name="_Toc70410868"/>
      <w:bookmarkStart w:id="103" w:name="_Toc70411555"/>
      <w:bookmarkStart w:id="104" w:name="_Toc70411001"/>
      <w:bookmarkStart w:id="105" w:name="_Toc70410867"/>
      <w:bookmarkStart w:id="106" w:name="_Toc70411554"/>
      <w:bookmarkStart w:id="107" w:name="_Toc70411000"/>
      <w:bookmarkStart w:id="108" w:name="_Toc70410866"/>
      <w:bookmarkStart w:id="109" w:name="_Toc70411551"/>
      <w:bookmarkStart w:id="110" w:name="_Toc70410997"/>
      <w:bookmarkStart w:id="111" w:name="_Toc70410863"/>
      <w:bookmarkStart w:id="112" w:name="_Toc70411550"/>
      <w:bookmarkStart w:id="113" w:name="_Toc70410996"/>
      <w:bookmarkStart w:id="114" w:name="_Toc70410862"/>
      <w:bookmarkStart w:id="115" w:name="_Toc70411549"/>
      <w:bookmarkStart w:id="116" w:name="_Toc70410995"/>
      <w:bookmarkStart w:id="117" w:name="_Toc70410861"/>
      <w:bookmarkStart w:id="118" w:name="_Toc70411548"/>
      <w:bookmarkStart w:id="119" w:name="_Toc70410994"/>
      <w:bookmarkStart w:id="120" w:name="_Toc70410860"/>
      <w:bookmarkStart w:id="121" w:name="_Toc70411547"/>
      <w:bookmarkStart w:id="122" w:name="_Toc70410993"/>
      <w:bookmarkStart w:id="123" w:name="_Toc70410859"/>
      <w:bookmarkStart w:id="124" w:name="_Toc70411546"/>
      <w:bookmarkStart w:id="125" w:name="_Toc70410992"/>
      <w:bookmarkStart w:id="126" w:name="_Toc70410858"/>
      <w:bookmarkStart w:id="127" w:name="_Toc70411545"/>
      <w:bookmarkStart w:id="128" w:name="_Toc70410991"/>
      <w:bookmarkStart w:id="129" w:name="_Toc70410857"/>
      <w:bookmarkStart w:id="130" w:name="_Toc140836358"/>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r w:rsidRPr="0080375E">
        <w:rPr>
          <w:rFonts w:asciiTheme="minorHAnsi" w:hAnsiTheme="minorHAnsi"/>
          <w:b/>
          <w:bCs/>
          <w:caps/>
          <w:sz w:val="24"/>
          <w:u w:val="single"/>
          <w:lang w:val="en"/>
        </w:rPr>
        <w:t>Administration of personal data</w:t>
      </w:r>
      <w:bookmarkEnd w:id="130"/>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legal basis under which such processing is performed </w:t>
      </w:r>
      <w:proofErr w:type="gramStart"/>
      <w:r w:rsidRPr="0080375E">
        <w:rPr>
          <w:rFonts w:asciiTheme="minorHAnsi" w:eastAsia="Times New Roman" w:hAnsiTheme="minorHAnsi" w:cstheme="minorHAnsi"/>
          <w:sz w:val="22"/>
          <w:szCs w:val="22"/>
          <w:lang w:val="en"/>
        </w:rPr>
        <w:t>are</w:t>
      </w:r>
      <w:proofErr w:type="gramEnd"/>
      <w:r w:rsidRPr="0080375E">
        <w:rPr>
          <w:rFonts w:asciiTheme="minorHAnsi" w:eastAsia="Times New Roman" w:hAnsiTheme="minorHAnsi" w:cstheme="minorHAnsi"/>
          <w:sz w:val="22"/>
          <w:szCs w:val="22"/>
          <w:lang w:val="en"/>
        </w:rPr>
        <w:t xml:space="preserve"> set out in c) and e) of Article 6.1 of the 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w:t>
      </w:r>
      <w:proofErr w:type="gramStart"/>
      <w:r w:rsidRPr="0080375E">
        <w:rPr>
          <w:rFonts w:asciiTheme="minorHAnsi" w:eastAsia="Times New Roman" w:hAnsiTheme="minorHAnsi" w:cstheme="minorHAnsi"/>
          <w:sz w:val="22"/>
          <w:szCs w:val="22"/>
          <w:lang w:val="en"/>
        </w:rPr>
        <w:t>in order to</w:t>
      </w:r>
      <w:proofErr w:type="gramEnd"/>
      <w:r w:rsidRPr="0080375E">
        <w:rPr>
          <w:rFonts w:asciiTheme="minorHAnsi" w:eastAsia="Times New Roman" w:hAnsiTheme="minorHAnsi" w:cstheme="minorHAnsi"/>
          <w:sz w:val="22"/>
          <w:szCs w:val="22"/>
          <w:lang w:val="en"/>
        </w:rPr>
        <w:t xml:space="preserve">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is </w:t>
      </w:r>
      <w:proofErr w:type="gramStart"/>
      <w:r w:rsidRPr="0080375E">
        <w:rPr>
          <w:rFonts w:asciiTheme="minorHAnsi" w:eastAsia="Times New Roman" w:hAnsiTheme="minorHAnsi" w:cstheme="minorHAnsi"/>
          <w:sz w:val="22"/>
          <w:szCs w:val="22"/>
          <w:lang w:val="en"/>
        </w:rPr>
        <w:t>bound;</w:t>
      </w:r>
      <w:proofErr w:type="gramEnd"/>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w:t>
      </w:r>
      <w:proofErr w:type="gramStart"/>
      <w:r w:rsidRPr="0080375E">
        <w:rPr>
          <w:rFonts w:asciiTheme="minorHAnsi" w:eastAsia="Times New Roman" w:hAnsiTheme="minorHAnsi" w:cstheme="minorHAnsi"/>
          <w:sz w:val="22"/>
          <w:szCs w:val="22"/>
          <w:lang w:val="en"/>
        </w:rPr>
        <w:t>assignment</w:t>
      </w:r>
      <w:proofErr w:type="gramEnd"/>
      <w:r w:rsidRPr="0080375E">
        <w:rPr>
          <w:rFonts w:asciiTheme="minorHAnsi" w:eastAsia="Times New Roman" w:hAnsiTheme="minorHAnsi" w:cstheme="minorHAnsi"/>
          <w:sz w:val="22"/>
          <w:szCs w:val="22"/>
          <w:lang w:val="en"/>
        </w:rPr>
        <w:t xml:space="preserve">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w:t>
      </w:r>
      <w:proofErr w:type="gramStart"/>
      <w:r w:rsidRPr="0080375E">
        <w:rPr>
          <w:rFonts w:asciiTheme="minorHAnsi" w:eastAsia="Times New Roman" w:hAnsiTheme="minorHAnsi" w:cstheme="minorHAnsi"/>
          <w:sz w:val="22"/>
          <w:szCs w:val="22"/>
          <w:lang w:val="en"/>
        </w:rPr>
        <w:t>monitoring of</w:t>
      </w:r>
      <w:proofErr w:type="gramEnd"/>
      <w:r w:rsidRPr="0080375E">
        <w:rPr>
          <w:rFonts w:asciiTheme="minorHAnsi" w:eastAsia="Times New Roman" w:hAnsiTheme="minorHAnsi" w:cstheme="minorHAnsi"/>
          <w:sz w:val="22"/>
          <w:szCs w:val="22"/>
          <w:lang w:val="en"/>
        </w:rPr>
        <w:t xml:space="preserve"> reports </w:t>
      </w:r>
      <w:proofErr w:type="gramStart"/>
      <w:r w:rsidRPr="0080375E">
        <w:rPr>
          <w:rFonts w:asciiTheme="minorHAnsi" w:eastAsia="Times New Roman" w:hAnsiTheme="minorHAnsi" w:cstheme="minorHAnsi"/>
          <w:sz w:val="22"/>
          <w:szCs w:val="22"/>
          <w:lang w:val="en"/>
        </w:rPr>
        <w:t>forwarded</w:t>
      </w:r>
      <w:proofErr w:type="gramEnd"/>
      <w:r w:rsidRPr="0080375E">
        <w:rPr>
          <w:rFonts w:asciiTheme="minorHAnsi" w:eastAsia="Times New Roman" w:hAnsiTheme="minorHAnsi" w:cstheme="minorHAnsi"/>
          <w:sz w:val="22"/>
          <w:szCs w:val="22"/>
          <w:lang w:val="en"/>
        </w:rPr>
        <w:t xml:space="preserve">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lastRenderedPageBreak/>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w:t>
      </w:r>
      <w:proofErr w:type="gramStart"/>
      <w:r w:rsidRPr="0080375E">
        <w:rPr>
          <w:rFonts w:asciiTheme="minorHAnsi" w:eastAsia="Times New Roman" w:hAnsiTheme="minorHAnsi" w:cstheme="minorHAnsi"/>
          <w:sz w:val="22"/>
          <w:szCs w:val="22"/>
          <w:lang w:val="en"/>
        </w:rPr>
        <w:t>persons</w:t>
      </w:r>
      <w:proofErr w:type="gramEnd"/>
      <w:r w:rsidRPr="0080375E">
        <w:rPr>
          <w:rFonts w:asciiTheme="minorHAnsi" w:eastAsia="Times New Roman" w:hAnsiTheme="minorHAnsi" w:cstheme="minorHAnsi"/>
          <w:sz w:val="22"/>
          <w:szCs w:val="22"/>
          <w:lang w:val="en"/>
        </w:rPr>
        <w:t xml:space="preserve"> whose personal data is collected enjoy a right of access, rectification and deletion </w:t>
      </w:r>
      <w:proofErr w:type="gramStart"/>
      <w:r w:rsidRPr="0080375E">
        <w:rPr>
          <w:rFonts w:asciiTheme="minorHAnsi" w:eastAsia="Times New Roman" w:hAnsiTheme="minorHAnsi" w:cstheme="minorHAnsi"/>
          <w:sz w:val="22"/>
          <w:szCs w:val="22"/>
          <w:lang w:val="en"/>
        </w:rPr>
        <w:t>with regard to</w:t>
      </w:r>
      <w:proofErr w:type="gramEnd"/>
      <w:r w:rsidRPr="0080375E">
        <w:rPr>
          <w:rFonts w:asciiTheme="minorHAnsi" w:eastAsia="Times New Roman" w:hAnsiTheme="minorHAnsi" w:cstheme="minorHAnsi"/>
          <w:sz w:val="22"/>
          <w:szCs w:val="22"/>
          <w:lang w:val="en"/>
        </w:rPr>
        <w:t xml:space="preserve">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3"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3A67B52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proofErr w:type="gramStart"/>
      <w:r w:rsidRPr="0080375E">
        <w:rPr>
          <w:rFonts w:asciiTheme="minorHAnsi" w:eastAsia="Times New Roman" w:hAnsiTheme="minorHAnsi" w:cstheme="minorHAnsi"/>
          <w:sz w:val="22"/>
          <w:szCs w:val="22"/>
          <w:lang w:val="en"/>
        </w:rPr>
        <w:t>Persons</w:t>
      </w:r>
      <w:proofErr w:type="gramEnd"/>
      <w:r w:rsidRPr="0080375E">
        <w:rPr>
          <w:rFonts w:asciiTheme="minorHAnsi" w:eastAsia="Times New Roman" w:hAnsiTheme="minorHAnsi" w:cstheme="minorHAnsi"/>
          <w:sz w:val="22"/>
          <w:szCs w:val="22"/>
          <w:lang w:val="en"/>
        </w:rPr>
        <w:t xml:space="preserve"> whose personal data is collected under this procedure may submit a complaint to CNIL.)</w:t>
      </w:r>
      <w:bookmarkStart w:id="131" w:name="_Toc69226591"/>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2" w:name="_Toc140836359"/>
      <w:bookmarkEnd w:id="131"/>
      <w:r w:rsidRPr="00025DBE">
        <w:rPr>
          <w:rFonts w:asciiTheme="minorHAnsi" w:hAnsiTheme="minorHAnsi"/>
          <w:b/>
          <w:bCs/>
          <w:caps/>
          <w:sz w:val="24"/>
          <w:u w:val="single"/>
          <w:lang w:val="en"/>
        </w:rPr>
        <w:t>Dispute resolution - applicable law</w:t>
      </w:r>
      <w:bookmarkEnd w:id="132"/>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3" w:name="_Toc126923324"/>
      <w:bookmarkStart w:id="134" w:name="_Toc127876030"/>
      <w:bookmarkStart w:id="135" w:name="_Toc140836360"/>
      <w:bookmarkStart w:id="136" w:name="_Toc140836361"/>
      <w:bookmarkEnd w:id="133"/>
      <w:bookmarkEnd w:id="134"/>
      <w:bookmarkEnd w:id="135"/>
      <w:r w:rsidRPr="00D31A4D">
        <w:rPr>
          <w:rFonts w:asciiTheme="minorHAnsi" w:hAnsiTheme="minorHAnsi"/>
          <w:b/>
          <w:bCs/>
          <w:caps/>
          <w:sz w:val="24"/>
          <w:u w:val="single"/>
          <w:lang w:val="en"/>
        </w:rPr>
        <w:t>Derogation from the CCAG</w:t>
      </w:r>
      <w:bookmarkEnd w:id="136"/>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proofErr w:type="gramStart"/>
      <w:r w:rsidRPr="00936414">
        <w:rPr>
          <w:rFonts w:asciiTheme="minorHAnsi" w:eastAsia="Times New Roman" w:hAnsiTheme="minorHAnsi" w:cstheme="minorHAnsi"/>
          <w:sz w:val="22"/>
          <w:szCs w:val="22"/>
          <w:lang w:val="en-GB"/>
        </w:rPr>
        <w:t>CCAG ;</w:t>
      </w:r>
      <w:proofErr w:type="gramEnd"/>
    </w:p>
    <w:p w14:paraId="2E3041F3" w14:textId="463D41D7"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7" w:name="_Toc140836362"/>
      <w:r w:rsidRPr="00F13E6E">
        <w:rPr>
          <w:rFonts w:asciiTheme="minorHAnsi" w:hAnsiTheme="minorHAnsi"/>
          <w:b/>
          <w:bCs/>
          <w:caps/>
          <w:sz w:val="24"/>
          <w:u w:val="single"/>
          <w:lang w:val="en"/>
        </w:rPr>
        <w:t>AUDIT</w:t>
      </w:r>
      <w:bookmarkEnd w:id="137"/>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38"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proofErr w:type="spellStart"/>
      <w:r w:rsidRPr="000333A3">
        <w:rPr>
          <w:rFonts w:asciiTheme="minorHAnsi" w:hAnsiTheme="minorHAnsi"/>
          <w:smallCaps/>
          <w:sz w:val="22"/>
          <w:szCs w:val="22"/>
          <w:lang w:val="en-US"/>
        </w:rPr>
        <w:t>ontractor</w:t>
      </w:r>
      <w:proofErr w:type="spellEnd"/>
      <w:r w:rsidRPr="000333A3">
        <w:rPr>
          <w:rFonts w:asciiTheme="minorHAnsi" w:hAnsiTheme="minorHAnsi"/>
          <w:smallCaps/>
          <w:sz w:val="22"/>
          <w:szCs w:val="22"/>
          <w:lang w:val="en-US"/>
        </w:rPr>
        <w:t xml:space="preserve">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w:t>
      </w:r>
      <w:proofErr w:type="gramStart"/>
      <w:r w:rsidRPr="000333A3">
        <w:rPr>
          <w:rFonts w:asciiTheme="minorHAnsi" w:hAnsiTheme="minorHAnsi"/>
          <w:sz w:val="22"/>
          <w:szCs w:val="22"/>
          <w:lang w:val="en-US"/>
        </w:rPr>
        <w:t>visits;</w:t>
      </w:r>
      <w:proofErr w:type="gramEnd"/>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w:t>
      </w:r>
      <w:proofErr w:type="gramStart"/>
      <w:r w:rsidRPr="000333A3">
        <w:rPr>
          <w:rFonts w:asciiTheme="minorHAnsi" w:hAnsiTheme="minorHAnsi"/>
          <w:sz w:val="22"/>
          <w:szCs w:val="22"/>
          <w:lang w:val="en-US"/>
        </w:rPr>
        <w:t>auditors;</w:t>
      </w:r>
      <w:proofErr w:type="gramEnd"/>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Demonstrate transparency and respond to auditors’ </w:t>
      </w:r>
      <w:proofErr w:type="gramStart"/>
      <w:r w:rsidRPr="000333A3">
        <w:rPr>
          <w:rFonts w:asciiTheme="minorHAnsi" w:hAnsiTheme="minorHAnsi"/>
          <w:sz w:val="22"/>
          <w:szCs w:val="22"/>
          <w:lang w:val="en-US"/>
        </w:rPr>
        <w:t>requests;</w:t>
      </w:r>
      <w:proofErr w:type="gramEnd"/>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lastRenderedPageBreak/>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38"/>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9" w:name="_Toc392669654"/>
      <w:bookmarkStart w:id="140" w:name="_Toc140836364"/>
      <w:r w:rsidRPr="00D31A4D">
        <w:rPr>
          <w:rFonts w:asciiTheme="minorHAnsi" w:hAnsiTheme="minorHAnsi"/>
          <w:sz w:val="22"/>
          <w:szCs w:val="22"/>
          <w:lang w:val="en"/>
        </w:rPr>
        <w:t>Declaration</w:t>
      </w:r>
      <w:bookmarkEnd w:id="139"/>
      <w:bookmarkEnd w:id="140"/>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 xml:space="preserve">ition issued in another </w:t>
      </w:r>
      <w:proofErr w:type="gramStart"/>
      <w:r w:rsidR="00D31A4D">
        <w:rPr>
          <w:rFonts w:asciiTheme="minorHAnsi" w:hAnsiTheme="minorHAnsi" w:cs="Arial"/>
          <w:sz w:val="22"/>
          <w:szCs w:val="22"/>
          <w:lang w:val="en"/>
        </w:rPr>
        <w:t>country;</w:t>
      </w:r>
      <w:proofErr w:type="gramEnd"/>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proofErr w:type="gramStart"/>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roofErr w:type="gramEnd"/>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w:t>
      </w:r>
      <w:proofErr w:type="gramStart"/>
      <w:r w:rsidR="00390537" w:rsidRPr="00D31A4D">
        <w:rPr>
          <w:rFonts w:asciiTheme="minorHAnsi" w:hAnsiTheme="minorHAnsi" w:cs="Arial"/>
          <w:sz w:val="22"/>
          <w:szCs w:val="22"/>
          <w:lang w:val="en"/>
        </w:rPr>
        <w:t>have</w:t>
      </w:r>
      <w:proofErr w:type="gramEnd"/>
      <w:r w:rsidR="00390537"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 xml:space="preserve">r will be, entered </w:t>
      </w:r>
      <w:proofErr w:type="gramStart"/>
      <w:r w:rsidR="00D31A4D">
        <w:rPr>
          <w:rFonts w:asciiTheme="minorHAnsi" w:hAnsiTheme="minorHAnsi" w:cs="Arial"/>
          <w:sz w:val="22"/>
          <w:szCs w:val="22"/>
          <w:lang w:val="en"/>
        </w:rPr>
        <w:t>into;</w:t>
      </w:r>
      <w:proofErr w:type="gramEnd"/>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t>
      </w:r>
      <w:proofErr w:type="gramStart"/>
      <w:r w:rsidRPr="00A0594E">
        <w:rPr>
          <w:rFonts w:asciiTheme="minorHAnsi" w:hAnsiTheme="minorHAnsi" w:cs="Arial"/>
          <w:sz w:val="22"/>
          <w:szCs w:val="22"/>
          <w:lang w:val="en"/>
        </w:rPr>
        <w:t>will</w:t>
      </w:r>
      <w:proofErr w:type="gramEnd"/>
      <w:r w:rsidRPr="00A0594E">
        <w:rPr>
          <w:rFonts w:asciiTheme="minorHAnsi" w:hAnsiTheme="minorHAnsi" w:cs="Arial"/>
          <w:sz w:val="22"/>
          <w:szCs w:val="22"/>
          <w:lang w:val="en"/>
        </w:rPr>
        <w:t xml:space="preserve"> do so in the future, any act of corruption as defined in the United Nations Convention Against Corruption dated 31 Oc</w:t>
      </w:r>
      <w:r w:rsidR="00A0594E">
        <w:rPr>
          <w:rFonts w:asciiTheme="minorHAnsi" w:hAnsiTheme="minorHAnsi" w:cs="Arial"/>
          <w:sz w:val="22"/>
          <w:szCs w:val="22"/>
          <w:lang w:val="en"/>
        </w:rPr>
        <w:t xml:space="preserve">tober </w:t>
      </w:r>
      <w:proofErr w:type="gramStart"/>
      <w:r w:rsidR="00A0594E">
        <w:rPr>
          <w:rFonts w:asciiTheme="minorHAnsi" w:hAnsiTheme="minorHAnsi" w:cs="Arial"/>
          <w:sz w:val="22"/>
          <w:szCs w:val="22"/>
          <w:lang w:val="en"/>
        </w:rPr>
        <w:t>2003;</w:t>
      </w:r>
      <w:proofErr w:type="gramEnd"/>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4"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xml:space="preserve">, notably in the fight against the financing of terrorism and </w:t>
      </w:r>
      <w:r w:rsidR="00493E90">
        <w:rPr>
          <w:rFonts w:ascii="Calibri" w:hAnsi="Calibri"/>
          <w:sz w:val="22"/>
          <w:lang w:val="en-GB"/>
        </w:rPr>
        <w:lastRenderedPageBreak/>
        <w:t>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5"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6"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7"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8"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493E90" w:rsidP="00273C7F">
      <w:pPr>
        <w:pStyle w:val="En-tte"/>
        <w:ind w:left="851"/>
        <w:jc w:val="both"/>
        <w:rPr>
          <w:rFonts w:ascii="Calibri" w:hAnsi="Calibri"/>
          <w:sz w:val="22"/>
          <w:lang w:val="en-GB"/>
        </w:rPr>
      </w:pPr>
      <w:hyperlink r:id="rId29" w:history="1">
        <w:r>
          <w:rPr>
            <w:rStyle w:val="Lienhypertexte"/>
            <w:rFonts w:ascii="Calibri" w:hAnsi="Calibri"/>
            <w:sz w:val="22"/>
            <w:lang w:val="en-GB"/>
          </w:rPr>
          <w:t>https://www.worldbank.org/en/projects-operations/procurement/debarred-firms</w:t>
        </w:r>
      </w:hyperlink>
      <w:r>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 xml:space="preserve">n the hypothesis of such a decision of exclusion, we can join to the present declaration on </w:t>
      </w:r>
      <w:proofErr w:type="spellStart"/>
      <w:r w:rsidR="00493E90" w:rsidRPr="00273C7F">
        <w:rPr>
          <w:rFonts w:ascii="Calibri" w:hAnsi="Calibri"/>
          <w:i/>
          <w:sz w:val="22"/>
          <w:lang w:val="en-GB"/>
        </w:rPr>
        <w:t>honor</w:t>
      </w:r>
      <w:proofErr w:type="spellEnd"/>
      <w:r w:rsidR="00493E90" w:rsidRPr="00273C7F">
        <w:rPr>
          <w:rFonts w:ascii="Calibri" w:hAnsi="Calibri"/>
          <w:i/>
          <w:sz w:val="22"/>
          <w:lang w:val="en-GB"/>
        </w:rPr>
        <w:t xml:space="preserve">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t>
      </w:r>
      <w:proofErr w:type="gramStart"/>
      <w:r>
        <w:rPr>
          <w:rFonts w:ascii="Calibri" w:hAnsi="Calibri"/>
          <w:sz w:val="22"/>
          <w:lang w:val="en-GB"/>
        </w:rPr>
        <w:t>with regard to</w:t>
      </w:r>
      <w:proofErr w:type="gramEnd"/>
      <w:r>
        <w:rPr>
          <w:rFonts w:ascii="Calibri" w:hAnsi="Calibri"/>
          <w:sz w:val="22"/>
          <w:lang w:val="en-GB"/>
        </w:rPr>
        <w:t xml:space="preserve">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30"/>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41" w:name="_Toc140836365"/>
      <w:r>
        <w:rPr>
          <w:rFonts w:asciiTheme="minorHAnsi" w:hAnsiTheme="minorHAnsi"/>
          <w:b/>
          <w:bCs/>
          <w:caps/>
          <w:sz w:val="24"/>
          <w:lang w:val="en"/>
        </w:rPr>
        <w:t>Annex 1: Specifications</w:t>
      </w:r>
      <w:bookmarkEnd w:id="141"/>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1"/>
      <w:footerReference w:type="even" r:id="rId32"/>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541837" w14:textId="77777777" w:rsidR="001855B9" w:rsidRDefault="001855B9">
      <w:r>
        <w:separator/>
      </w:r>
    </w:p>
  </w:endnote>
  <w:endnote w:type="continuationSeparator" w:id="0">
    <w:p w14:paraId="4EC2A235" w14:textId="77777777" w:rsidR="001855B9" w:rsidRDefault="00185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5F335" w14:textId="77777777" w:rsidR="002575A9" w:rsidRPr="00EE0FDD" w:rsidRDefault="002575A9"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250094DF" w:rsidR="002575A9" w:rsidRPr="00263FD0" w:rsidRDefault="002575A9"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9F25D1">
              <w:rPr>
                <w:rFonts w:asciiTheme="minorHAnsi" w:hAnsiTheme="minorHAnsi"/>
                <w:noProof/>
                <w:sz w:val="22"/>
                <w:szCs w:val="22"/>
                <w:lang w:val="en"/>
              </w:rPr>
              <w:t>20</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9F25D1">
              <w:rPr>
                <w:rFonts w:asciiTheme="minorHAnsi" w:hAnsiTheme="minorHAnsi"/>
                <w:noProof/>
                <w:sz w:val="22"/>
                <w:szCs w:val="22"/>
                <w:lang w:val="en"/>
              </w:rPr>
              <w:t>20</w:t>
            </w:r>
            <w:r>
              <w:rPr>
                <w:rFonts w:asciiTheme="minorHAnsi" w:hAnsiTheme="minorHAnsi"/>
                <w:sz w:val="22"/>
                <w:szCs w:val="22"/>
                <w:lang w:val="en"/>
              </w:rPr>
              <w:fldChar w:fldCharType="end"/>
            </w:r>
          </w:p>
        </w:sdtContent>
      </w:sdt>
      <w:p w14:paraId="7D12BE79" w14:textId="7F3D7026" w:rsidR="002575A9" w:rsidRPr="00FF1F8E" w:rsidRDefault="00DD3827"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A10BF" w14:textId="77777777" w:rsidR="002575A9" w:rsidRPr="00EE0FDD" w:rsidRDefault="002575A9"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5D5FF8A1" w:rsidR="002575A9" w:rsidRPr="00263FD0" w:rsidRDefault="002575A9"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EB463D">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EB463D">
                  <w:rPr>
                    <w:rFonts w:asciiTheme="minorHAnsi" w:hAnsiTheme="minorHAnsi"/>
                    <w:noProof/>
                    <w:sz w:val="22"/>
                    <w:szCs w:val="22"/>
                    <w:lang w:val="en"/>
                  </w:rPr>
                  <w:t>20</w:t>
                </w:r>
                <w:r>
                  <w:rPr>
                    <w:rFonts w:asciiTheme="minorHAnsi" w:hAnsiTheme="minorHAnsi"/>
                    <w:sz w:val="22"/>
                    <w:szCs w:val="22"/>
                    <w:lang w:val="en"/>
                  </w:rPr>
                  <w:fldChar w:fldCharType="end"/>
                </w:r>
              </w:p>
              <w:p w14:paraId="3FBAA432" w14:textId="01D4D023" w:rsidR="002575A9" w:rsidRPr="0036169C" w:rsidRDefault="002575A9"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2575A9" w:rsidRDefault="002575A9"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2575A9" w:rsidRPr="0036169C" w:rsidRDefault="002575A9"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CCE94" w14:textId="77777777" w:rsidR="002575A9" w:rsidRDefault="002575A9">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02B6E" w14:textId="77777777" w:rsidR="001855B9" w:rsidRDefault="001855B9">
      <w:r>
        <w:separator/>
      </w:r>
    </w:p>
  </w:footnote>
  <w:footnote w:type="continuationSeparator" w:id="0">
    <w:p w14:paraId="15DA91B2" w14:textId="77777777" w:rsidR="001855B9" w:rsidRDefault="001855B9">
      <w:r>
        <w:continuationSeparator/>
      </w:r>
    </w:p>
  </w:footnote>
  <w:footnote w:id="1">
    <w:p w14:paraId="3C4F3CA5" w14:textId="77777777" w:rsidR="002575A9" w:rsidRPr="0050283E" w:rsidRDefault="002575A9"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w:t>
      </w:r>
      <w:proofErr w:type="spellStart"/>
      <w:r w:rsidRPr="000333A3">
        <w:rPr>
          <w:rFonts w:asciiTheme="minorHAnsi" w:hAnsiTheme="minorHAnsi"/>
          <w:szCs w:val="22"/>
          <w:lang w:val="en-US"/>
        </w:rPr>
        <w:t>Agence</w:t>
      </w:r>
      <w:proofErr w:type="spellEnd"/>
      <w:r w:rsidRPr="000333A3">
        <w:rPr>
          <w:rFonts w:asciiTheme="minorHAnsi" w:hAnsiTheme="minorHAnsi"/>
          <w:szCs w:val="22"/>
          <w:lang w:val="en-US"/>
        </w:rPr>
        <w:t xml:space="preserv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2575A9" w:rsidRDefault="002575A9"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2575A9" w:rsidRDefault="002575A9"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D467" w14:textId="32CA84A4" w:rsidR="002575A9" w:rsidRDefault="002575A9"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2575A9" w:rsidRDefault="002575A9">
    <w:pPr>
      <w:pStyle w:val="En-tte"/>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7E654" w14:textId="095E37AC" w:rsidR="002575A9" w:rsidRDefault="002575A9"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2575A9" w:rsidRDefault="002575A9"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D848" w14:textId="27EAECB7" w:rsidR="002575A9" w:rsidRPr="00707B69" w:rsidRDefault="002575A9"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2575A9" w:rsidRPr="00AC48DD" w:rsidRDefault="002575A9"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2575A9" w:rsidRPr="00F13E6E" w:rsidRDefault="002575A9"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2575A9" w:rsidRPr="00AC48DD" w:rsidRDefault="002575A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9E336" w14:textId="15A7B5AD" w:rsidR="002575A9" w:rsidRPr="00707B69" w:rsidRDefault="002575A9"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2575A9" w:rsidRPr="00AC48DD" w:rsidRDefault="002575A9"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2575A9" w:rsidRDefault="002575A9"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2575A9" w:rsidRPr="00AC48DD" w:rsidRDefault="002575A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BAA8" w14:textId="5F8EE981" w:rsidR="002575A9" w:rsidRPr="00707B69" w:rsidRDefault="002575A9"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2575A9" w:rsidRPr="00AC48DD" w:rsidRDefault="002575A9"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2575A9" w:rsidRDefault="002575A9"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2575A9" w:rsidRPr="00996FEA" w:rsidRDefault="002575A9"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16cid:durableId="338897910">
    <w:abstractNumId w:val="0"/>
  </w:num>
  <w:num w:numId="2" w16cid:durableId="1709065071">
    <w:abstractNumId w:val="9"/>
  </w:num>
  <w:num w:numId="3" w16cid:durableId="1731028260">
    <w:abstractNumId w:val="6"/>
  </w:num>
  <w:num w:numId="4" w16cid:durableId="1760448066">
    <w:abstractNumId w:val="36"/>
  </w:num>
  <w:num w:numId="5" w16cid:durableId="1840998793">
    <w:abstractNumId w:val="5"/>
  </w:num>
  <w:num w:numId="6" w16cid:durableId="1936359403">
    <w:abstractNumId w:val="42"/>
  </w:num>
  <w:num w:numId="7" w16cid:durableId="289629864">
    <w:abstractNumId w:val="17"/>
  </w:num>
  <w:num w:numId="8" w16cid:durableId="1798798724">
    <w:abstractNumId w:val="27"/>
  </w:num>
  <w:num w:numId="9" w16cid:durableId="25376808">
    <w:abstractNumId w:val="13"/>
  </w:num>
  <w:num w:numId="10" w16cid:durableId="201359321">
    <w:abstractNumId w:val="20"/>
  </w:num>
  <w:num w:numId="11" w16cid:durableId="1938293110">
    <w:abstractNumId w:val="24"/>
  </w:num>
  <w:num w:numId="12" w16cid:durableId="80612885">
    <w:abstractNumId w:val="19"/>
  </w:num>
  <w:num w:numId="13" w16cid:durableId="1790928511">
    <w:abstractNumId w:val="41"/>
  </w:num>
  <w:num w:numId="14" w16cid:durableId="1038314486">
    <w:abstractNumId w:val="10"/>
  </w:num>
  <w:num w:numId="15" w16cid:durableId="1674993217">
    <w:abstractNumId w:val="45"/>
  </w:num>
  <w:num w:numId="16" w16cid:durableId="1305700241">
    <w:abstractNumId w:val="29"/>
  </w:num>
  <w:num w:numId="17" w16cid:durableId="124590066">
    <w:abstractNumId w:val="49"/>
  </w:num>
  <w:num w:numId="18" w16cid:durableId="389574475">
    <w:abstractNumId w:val="0"/>
    <w:lvlOverride w:ilvl="0">
      <w:startOverride w:val="1"/>
    </w:lvlOverride>
  </w:num>
  <w:num w:numId="19" w16cid:durableId="755056974">
    <w:abstractNumId w:val="31"/>
  </w:num>
  <w:num w:numId="20" w16cid:durableId="563419126">
    <w:abstractNumId w:val="1"/>
  </w:num>
  <w:num w:numId="21" w16cid:durableId="1406757014">
    <w:abstractNumId w:val="52"/>
  </w:num>
  <w:num w:numId="22" w16cid:durableId="618679841">
    <w:abstractNumId w:val="51"/>
  </w:num>
  <w:num w:numId="23" w16cid:durableId="24989103">
    <w:abstractNumId w:val="32"/>
  </w:num>
  <w:num w:numId="24" w16cid:durableId="813373567">
    <w:abstractNumId w:val="39"/>
  </w:num>
  <w:num w:numId="25" w16cid:durableId="1128157779">
    <w:abstractNumId w:val="16"/>
  </w:num>
  <w:num w:numId="26" w16cid:durableId="846863761">
    <w:abstractNumId w:val="30"/>
  </w:num>
  <w:num w:numId="27" w16cid:durableId="73473490">
    <w:abstractNumId w:val="48"/>
  </w:num>
  <w:num w:numId="28" w16cid:durableId="204686661">
    <w:abstractNumId w:val="12"/>
  </w:num>
  <w:num w:numId="29" w16cid:durableId="580528311">
    <w:abstractNumId w:val="9"/>
  </w:num>
  <w:num w:numId="30" w16cid:durableId="336658622">
    <w:abstractNumId w:val="11"/>
  </w:num>
  <w:num w:numId="31" w16cid:durableId="1836800189">
    <w:abstractNumId w:val="2"/>
  </w:num>
  <w:num w:numId="32" w16cid:durableId="692804355">
    <w:abstractNumId w:val="22"/>
  </w:num>
  <w:num w:numId="33" w16cid:durableId="927232765">
    <w:abstractNumId w:val="23"/>
  </w:num>
  <w:num w:numId="34" w16cid:durableId="1070347793">
    <w:abstractNumId w:val="25"/>
  </w:num>
  <w:num w:numId="35" w16cid:durableId="1365063282">
    <w:abstractNumId w:val="40"/>
  </w:num>
  <w:num w:numId="36" w16cid:durableId="515969813">
    <w:abstractNumId w:val="18"/>
  </w:num>
  <w:num w:numId="37" w16cid:durableId="697774764">
    <w:abstractNumId w:val="35"/>
  </w:num>
  <w:num w:numId="38" w16cid:durableId="1996062500">
    <w:abstractNumId w:val="4"/>
  </w:num>
  <w:num w:numId="39" w16cid:durableId="707951083">
    <w:abstractNumId w:val="47"/>
  </w:num>
  <w:num w:numId="40" w16cid:durableId="757211978">
    <w:abstractNumId w:val="46"/>
  </w:num>
  <w:num w:numId="41" w16cid:durableId="1489249204">
    <w:abstractNumId w:val="44"/>
  </w:num>
  <w:num w:numId="42" w16cid:durableId="1706901820">
    <w:abstractNumId w:val="33"/>
  </w:num>
  <w:num w:numId="43" w16cid:durableId="1034581082">
    <w:abstractNumId w:val="8"/>
  </w:num>
  <w:num w:numId="44" w16cid:durableId="1294098376">
    <w:abstractNumId w:val="37"/>
  </w:num>
  <w:num w:numId="45" w16cid:durableId="14355945">
    <w:abstractNumId w:val="9"/>
  </w:num>
  <w:num w:numId="46" w16cid:durableId="1019746263">
    <w:abstractNumId w:val="9"/>
  </w:num>
  <w:num w:numId="47" w16cid:durableId="332924664">
    <w:abstractNumId w:val="38"/>
  </w:num>
  <w:num w:numId="48" w16cid:durableId="1006860180">
    <w:abstractNumId w:val="3"/>
  </w:num>
  <w:num w:numId="49" w16cid:durableId="1801074178">
    <w:abstractNumId w:val="28"/>
  </w:num>
  <w:num w:numId="50" w16cid:durableId="1591962002">
    <w:abstractNumId w:val="34"/>
  </w:num>
  <w:num w:numId="51" w16cid:durableId="1592737681">
    <w:abstractNumId w:val="14"/>
  </w:num>
  <w:num w:numId="52" w16cid:durableId="183056405">
    <w:abstractNumId w:val="7"/>
  </w:num>
  <w:num w:numId="53" w16cid:durableId="1779593215">
    <w:abstractNumId w:val="26"/>
  </w:num>
  <w:num w:numId="54" w16cid:durableId="382557122">
    <w:abstractNumId w:val="21"/>
  </w:num>
  <w:num w:numId="55" w16cid:durableId="1376614042">
    <w:abstractNumId w:val="50"/>
  </w:num>
  <w:num w:numId="56" w16cid:durableId="121655899">
    <w:abstractNumId w:val="43"/>
  </w:num>
  <w:num w:numId="57" w16cid:durableId="1823544809">
    <w:abstractNumId w:val="15"/>
  </w:num>
  <w:num w:numId="58" w16cid:durableId="46681777">
    <w:abstractNumId w:val="43"/>
  </w:num>
  <w:num w:numId="59" w16cid:durableId="1158690568">
    <w:abstractNumId w:val="43"/>
  </w:num>
  <w:num w:numId="60" w16cid:durableId="407849250">
    <w:abstractNumId w:val="19"/>
  </w:num>
  <w:num w:numId="61" w16cid:durableId="1523930737">
    <w:abstractNumId w:val="53"/>
  </w:num>
  <w:num w:numId="62" w16cid:durableId="1501196579">
    <w:abstractNumId w:val="52"/>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hioro SARR">
    <w15:presenceInfo w15:providerId="AD" w15:userId="S-1-5-21-3406572209-2354835200-999462638-177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4097"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4644A"/>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5F40"/>
    <w:rsid w:val="000964DE"/>
    <w:rsid w:val="000A3BEC"/>
    <w:rsid w:val="000A4C31"/>
    <w:rsid w:val="000A6914"/>
    <w:rsid w:val="000A6D39"/>
    <w:rsid w:val="000A6E96"/>
    <w:rsid w:val="000B4CA7"/>
    <w:rsid w:val="000C096F"/>
    <w:rsid w:val="000C0B75"/>
    <w:rsid w:val="000C4A41"/>
    <w:rsid w:val="000C5E22"/>
    <w:rsid w:val="000C7D83"/>
    <w:rsid w:val="000D058F"/>
    <w:rsid w:val="000D19AC"/>
    <w:rsid w:val="000D1A0F"/>
    <w:rsid w:val="000D3533"/>
    <w:rsid w:val="000D43C1"/>
    <w:rsid w:val="000D4E94"/>
    <w:rsid w:val="000E56D6"/>
    <w:rsid w:val="000E6226"/>
    <w:rsid w:val="000F17F1"/>
    <w:rsid w:val="000F38C0"/>
    <w:rsid w:val="000F3902"/>
    <w:rsid w:val="000F3D1E"/>
    <w:rsid w:val="000F52C5"/>
    <w:rsid w:val="000F5E16"/>
    <w:rsid w:val="000F6172"/>
    <w:rsid w:val="000F76A5"/>
    <w:rsid w:val="000F7BAD"/>
    <w:rsid w:val="00101663"/>
    <w:rsid w:val="00101E9A"/>
    <w:rsid w:val="00110630"/>
    <w:rsid w:val="00111CCC"/>
    <w:rsid w:val="00113F82"/>
    <w:rsid w:val="00115428"/>
    <w:rsid w:val="00116771"/>
    <w:rsid w:val="001208DA"/>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55B9"/>
    <w:rsid w:val="001862D1"/>
    <w:rsid w:val="001865CB"/>
    <w:rsid w:val="00187455"/>
    <w:rsid w:val="0018750E"/>
    <w:rsid w:val="00192EDE"/>
    <w:rsid w:val="00197CF8"/>
    <w:rsid w:val="001B140A"/>
    <w:rsid w:val="001B5605"/>
    <w:rsid w:val="001B6DF5"/>
    <w:rsid w:val="001C3829"/>
    <w:rsid w:val="001C5DE3"/>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575A9"/>
    <w:rsid w:val="002613FA"/>
    <w:rsid w:val="0026161D"/>
    <w:rsid w:val="00261745"/>
    <w:rsid w:val="00263FD0"/>
    <w:rsid w:val="0026644D"/>
    <w:rsid w:val="00270261"/>
    <w:rsid w:val="002712EA"/>
    <w:rsid w:val="00273C7F"/>
    <w:rsid w:val="002746FE"/>
    <w:rsid w:val="00276A02"/>
    <w:rsid w:val="00280AA1"/>
    <w:rsid w:val="00281B8C"/>
    <w:rsid w:val="002863E9"/>
    <w:rsid w:val="00287691"/>
    <w:rsid w:val="00293D59"/>
    <w:rsid w:val="002948F7"/>
    <w:rsid w:val="00295837"/>
    <w:rsid w:val="0029743C"/>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016"/>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75B2D"/>
    <w:rsid w:val="003805AF"/>
    <w:rsid w:val="00384921"/>
    <w:rsid w:val="00390537"/>
    <w:rsid w:val="00390629"/>
    <w:rsid w:val="00390DD2"/>
    <w:rsid w:val="003927B5"/>
    <w:rsid w:val="00393970"/>
    <w:rsid w:val="00394DF1"/>
    <w:rsid w:val="00397AA1"/>
    <w:rsid w:val="003A4792"/>
    <w:rsid w:val="003A61A4"/>
    <w:rsid w:val="003B0DCB"/>
    <w:rsid w:val="003B1CF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2D51"/>
    <w:rsid w:val="003E7602"/>
    <w:rsid w:val="003F06DE"/>
    <w:rsid w:val="003F36C1"/>
    <w:rsid w:val="00400BE5"/>
    <w:rsid w:val="004073C5"/>
    <w:rsid w:val="0040763A"/>
    <w:rsid w:val="0041061D"/>
    <w:rsid w:val="00410B68"/>
    <w:rsid w:val="00413542"/>
    <w:rsid w:val="0041382E"/>
    <w:rsid w:val="00416A7A"/>
    <w:rsid w:val="004215D9"/>
    <w:rsid w:val="00422F59"/>
    <w:rsid w:val="0042438D"/>
    <w:rsid w:val="004258F8"/>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04915"/>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96020"/>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2C00"/>
    <w:rsid w:val="006730A3"/>
    <w:rsid w:val="00675BF2"/>
    <w:rsid w:val="0068279C"/>
    <w:rsid w:val="006836B1"/>
    <w:rsid w:val="00684E75"/>
    <w:rsid w:val="00691170"/>
    <w:rsid w:val="00694A01"/>
    <w:rsid w:val="0069555E"/>
    <w:rsid w:val="006A6224"/>
    <w:rsid w:val="006B60B4"/>
    <w:rsid w:val="006B6138"/>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4825"/>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B7D2B"/>
    <w:rsid w:val="008C01FE"/>
    <w:rsid w:val="008C6F83"/>
    <w:rsid w:val="008C7451"/>
    <w:rsid w:val="008D0EE4"/>
    <w:rsid w:val="008D127E"/>
    <w:rsid w:val="008D2C3F"/>
    <w:rsid w:val="008D5A09"/>
    <w:rsid w:val="008D7BF4"/>
    <w:rsid w:val="008E082D"/>
    <w:rsid w:val="008E6CCE"/>
    <w:rsid w:val="008E7987"/>
    <w:rsid w:val="008E7A24"/>
    <w:rsid w:val="008F6338"/>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017"/>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25D1"/>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0A3E"/>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18F4"/>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0460"/>
    <w:rsid w:val="00B71839"/>
    <w:rsid w:val="00B723A0"/>
    <w:rsid w:val="00B747C5"/>
    <w:rsid w:val="00B75D63"/>
    <w:rsid w:val="00B84B64"/>
    <w:rsid w:val="00B84BF7"/>
    <w:rsid w:val="00B860A9"/>
    <w:rsid w:val="00B9134E"/>
    <w:rsid w:val="00B91D12"/>
    <w:rsid w:val="00B92C04"/>
    <w:rsid w:val="00B94A6D"/>
    <w:rsid w:val="00B95BD7"/>
    <w:rsid w:val="00BA0A65"/>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46FEC"/>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4A1A"/>
    <w:rsid w:val="00CB5E4E"/>
    <w:rsid w:val="00CB6E0F"/>
    <w:rsid w:val="00CC15CE"/>
    <w:rsid w:val="00CC6215"/>
    <w:rsid w:val="00CC625E"/>
    <w:rsid w:val="00CD00AD"/>
    <w:rsid w:val="00CD3DFE"/>
    <w:rsid w:val="00CD6CD2"/>
    <w:rsid w:val="00CE4511"/>
    <w:rsid w:val="00CE4EA4"/>
    <w:rsid w:val="00CF023E"/>
    <w:rsid w:val="00CF0551"/>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2EB"/>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3827"/>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04901"/>
    <w:rsid w:val="00E106A4"/>
    <w:rsid w:val="00E139DA"/>
    <w:rsid w:val="00E2207F"/>
    <w:rsid w:val="00E2279F"/>
    <w:rsid w:val="00E229AC"/>
    <w:rsid w:val="00E24518"/>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463D"/>
    <w:rsid w:val="00EB6F85"/>
    <w:rsid w:val="00EC0294"/>
    <w:rsid w:val="00EC08C6"/>
    <w:rsid w:val="00ED0DD6"/>
    <w:rsid w:val="00ED3029"/>
    <w:rsid w:val="00ED37FE"/>
    <w:rsid w:val="00ED5F00"/>
    <w:rsid w:val="00ED6301"/>
    <w:rsid w:val="00EE0303"/>
    <w:rsid w:val="00EE1C0C"/>
    <w:rsid w:val="00EF1BFA"/>
    <w:rsid w:val="00EF395A"/>
    <w:rsid w:val="00EF5189"/>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7BE"/>
    <w:rsid w:val="00F37D3F"/>
    <w:rsid w:val="00F40A62"/>
    <w:rsid w:val="00F415F2"/>
    <w:rsid w:val="00F41A62"/>
    <w:rsid w:val="00F4232F"/>
    <w:rsid w:val="00F42E94"/>
    <w:rsid w:val="00F50199"/>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C7AB0"/>
    <w:rsid w:val="00FD6649"/>
    <w:rsid w:val="00FE38D0"/>
    <w:rsid w:val="00FE5DF2"/>
    <w:rsid w:val="00FE67F2"/>
    <w:rsid w:val="00FF044D"/>
    <w:rsid w:val="00FF1258"/>
    <w:rsid w:val="00FF1F8E"/>
    <w:rsid w:val="00FF3840"/>
    <w:rsid w:val="00FF3A69"/>
    <w:rsid w:val="00FF50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sanctionsmap.eu" TargetMode="External"/><Relationship Id="rId3" Type="http://schemas.openxmlformats.org/officeDocument/2006/relationships/customXml" Target="../customXml/item3.xml"/><Relationship Id="rId21" Type="http://schemas.openxmlformats.org/officeDocument/2006/relationships/hyperlink" Target="https://www.expertisefrance.fr/documents/20182/426622/Expertise+France+%E2%80%93+Code+of+conduct/82cf6060-4768-4b25-8817-ccba1d86e568" TargetMode="Externa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www.marche-public.fr/ccp/ccp-plan-reglementaire.htm" TargetMode="External"/><Relationship Id="rId17" Type="http://schemas.openxmlformats.org/officeDocument/2006/relationships/header" Target="header3.xml"/><Relationship Id="rId25" Type="http://schemas.openxmlformats.org/officeDocument/2006/relationships/hyperlink" Target="https://www.un.org/securitycouncil/content/un-sc-consolidated-list"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ecologie.gouv.fr/sites/default/files/Guide_politique_achat_public_zero_deforestation.pdf" TargetMode="External"/><Relationship Id="rId29" Type="http://schemas.openxmlformats.org/officeDocument/2006/relationships/hyperlink" Target="https://www.worldbank.org/en/projects-operations/procurement/debarred-firm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public.fr/ccp/ccp-plan-legislative.htm" TargetMode="External"/><Relationship Id="rId24" Type="http://schemas.openxmlformats.org/officeDocument/2006/relationships/hyperlink" Target="https://www.sanctionsmap.eu"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mailto:informatique.libertes@expertisefrance.fr" TargetMode="External"/><Relationship Id="rId28" Type="http://schemas.openxmlformats.org/officeDocument/2006/relationships/hyperlink" Target="https://home.treasury.gov/policy-issues/financial-sanctions/sanctions-programs-and-country-information" TargetMode="Externa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expertisefrance.fr" TargetMode="External"/><Relationship Id="rId27" Type="http://schemas.openxmlformats.org/officeDocument/2006/relationships/hyperlink" Target="https://gels-avoirs.dgtresor.gouv.fr/List" TargetMode="External"/><Relationship Id="rId30" Type="http://schemas.openxmlformats.org/officeDocument/2006/relationships/header" Target="header4.xml"/><Relationship Id="rId35" Type="http://schemas.openxmlformats.org/officeDocument/2006/relationships/theme" Target="theme/theme1.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acffce9-6cc5-47a0-b89d-893c182e33b9">
      <Terms xmlns="http://schemas.microsoft.com/office/infopath/2007/PartnerControls"/>
    </lcf76f155ced4ddcb4097134ff3c332f>
    <Approver xmlns="cacffce9-6cc5-47a0-b89d-893c182e33b9">
      <UserInfo>
        <DisplayName/>
        <AccountId xsi:nil="true"/>
        <AccountType/>
      </UserInfo>
    </Approver>
    <TaxCatchAll xmlns="a41f4434-db2c-4453-9db8-6b3b8bacc055" xsi:nil="true"/>
    <Categories xmlns="http://schemas.microsoft.com/sharepoint/v3" xsi:nil="true"/>
    <_Flow_SignoffStatus xmlns="cacffce9-6cc5-47a0-b89d-893c182e33b9" xsi:nil="true"/>
    <_ApprovalAssignedTo xmlns="cacffce9-6cc5-47a0-b89d-893c182e33b9">
      <UserInfo>
        <DisplayName/>
        <AccountId xsi:nil="true"/>
        <AccountType/>
      </UserInfo>
    </_ApprovalAssignedTo>
    <_ApprovalRespondedBy xmlns="cacffce9-6cc5-47a0-b89d-893c182e33b9">
      <UserInfo>
        <DisplayName/>
        <AccountId xsi:nil="true"/>
        <AccountType/>
      </UserInfo>
    </_ApprovalRespondedBy>
    <_ApprovalStatus xmlns="cacffce9-6cc5-47a0-b89d-893c182e33b9">0</_ApprovalStatus>
    <_ApprovalSentBy xmlns="cacffce9-6cc5-47a0-b89d-893c182e33b9">
      <UserInfo>
        <DisplayName/>
        <AccountId xsi:nil="true"/>
        <AccountType/>
      </UserInfo>
    </_ApprovalSentB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AB0A4514F3C6C446BC52B0D6694D042B" ma:contentTypeVersion="23" ma:contentTypeDescription="Create a new document." ma:contentTypeScope="" ma:versionID="745b091fe9d4c81aaa73d3027497aec5">
  <xsd:schema xmlns:xsd="http://www.w3.org/2001/XMLSchema" xmlns:xs="http://www.w3.org/2001/XMLSchema" xmlns:p="http://schemas.microsoft.com/office/2006/metadata/properties" xmlns:ns1="http://schemas.microsoft.com/sharepoint/v3" xmlns:ns2="cacffce9-6cc5-47a0-b89d-893c182e33b9" xmlns:ns3="a41f4434-db2c-4453-9db8-6b3b8bacc055" targetNamespace="http://schemas.microsoft.com/office/2006/metadata/properties" ma:root="true" ma:fieldsID="976173a291a914df5680038a371da1bb" ns1:_="" ns2:_="" ns3:_="">
    <xsd:import namespace="http://schemas.microsoft.com/sharepoint/v3"/>
    <xsd:import namespace="cacffce9-6cc5-47a0-b89d-893c182e33b9"/>
    <xsd:import namespace="a41f4434-db2c-4453-9db8-6b3b8bacc0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_Flow_SignoffStatus" minOccurs="0"/>
                <xsd:element ref="ns2:Approver" minOccurs="0"/>
                <xsd:element ref="ns2:MediaLengthInSeconds" minOccurs="0"/>
                <xsd:element ref="ns2:MediaServiceLocation" minOccurs="0"/>
                <xsd:element ref="ns1:Categories" minOccurs="0"/>
                <xsd:element ref="ns2:_ApprovalAssignedTo" minOccurs="0"/>
                <xsd:element ref="ns2:_ApprovalRespondedBy" minOccurs="0"/>
                <xsd:element ref="ns2:_ApprovalSentBy" minOccurs="0"/>
                <xsd:element ref="ns2:_Approval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ies" ma:index="24" nillable="true" ma:displayName="Categories" ma:description="" ma:internalName="Categorie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cffce9-6cc5-47a0-b89d-893c182e33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3723840-baaa-4eab-ba61-2156f36872b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_Flow_SignoffStatus" ma:index="19" nillable="true" ma:displayName="Sign-off status" ma:internalName="Sign_x002d_off_x0020_status">
      <xsd:simpleType>
        <xsd:restriction base="dms:Text"/>
      </xsd:simpleType>
    </xsd:element>
    <xsd:element name="Approver" ma:index="20" nillable="true" ma:displayName="Approver" ma:description="Sign-off assigned to this person" ma:list="UserInfo" ma:SharePointGroup="0" ma:internalName="Approv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_ApprovalAssignedTo" ma:index="26" nillable="true" ma:displayName="Approvers" ma:list="UserInfo" ma:internalName="_ApprovalAssignedTo"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RespondedBy" ma:index="27" nillable="true" ma:displayName="Responses" ma:list="UserInfo" ma:internalName="_ApprovalRespondedBy"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SentBy" ma:index="28" nillable="true" ma:displayName="Approval Creator" ma:list="UserInfo" ma:internalName="_ApprovalSentBy"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Status" ma:index="29" nillable="true" ma:displayName="Approval status" ma:internalName="_ApprovalStatus" ma:readOnly="true">
      <xsd:simpleType>
        <xsd:restriction base="dms:Unknow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1f4434-db2c-4453-9db8-6b3b8bacc05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38a7c0c-2454-44b8-b9d9-d92d4d802e0d}" ma:internalName="TaxCatchAll" ma:showField="CatchAllData" ma:web="a41f4434-db2c-4453-9db8-6b3b8bacc0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23" ma:displayName="Comments"/>
        <xsd:element name="keywords" minOccurs="0" maxOccurs="1" type="xsd:string" ma:index="25"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8D6280-BB16-4E33-B071-59F6C189C1A4}">
  <ds:schemaRefs>
    <ds:schemaRef ds:uri="http://schemas.microsoft.com/office/2006/metadata/properties"/>
    <ds:schemaRef ds:uri="http://schemas.microsoft.com/office/infopath/2007/PartnerControls"/>
    <ds:schemaRef ds:uri="cacffce9-6cc5-47a0-b89d-893c182e33b9"/>
    <ds:schemaRef ds:uri="a41f4434-db2c-4453-9db8-6b3b8bacc055"/>
    <ds:schemaRef ds:uri="http://schemas.microsoft.com/sharepoint/v3"/>
  </ds:schemaRefs>
</ds:datastoreItem>
</file>

<file path=customXml/itemProps2.xml><?xml version="1.0" encoding="utf-8"?>
<ds:datastoreItem xmlns:ds="http://schemas.openxmlformats.org/officeDocument/2006/customXml" ds:itemID="{21BBF5DB-01AC-4B85-B7B9-0E8D2ABEDEED}">
  <ds:schemaRefs>
    <ds:schemaRef ds:uri="http://schemas.microsoft.com/sharepoint/v3/contenttype/forms"/>
  </ds:schemaRefs>
</ds:datastoreItem>
</file>

<file path=customXml/itemProps3.xml><?xml version="1.0" encoding="utf-8"?>
<ds:datastoreItem xmlns:ds="http://schemas.openxmlformats.org/officeDocument/2006/customXml" ds:itemID="{524FC0AB-4DE3-488F-BFFE-379838AC73FB}">
  <ds:schemaRefs>
    <ds:schemaRef ds:uri="http://schemas.openxmlformats.org/officeDocument/2006/bibliography"/>
  </ds:schemaRefs>
</ds:datastoreItem>
</file>

<file path=customXml/itemProps4.xml><?xml version="1.0" encoding="utf-8"?>
<ds:datastoreItem xmlns:ds="http://schemas.openxmlformats.org/officeDocument/2006/customXml" ds:itemID="{95EFE06D-C7D4-425C-8219-A32A0C0BE1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cffce9-6cc5-47a0-b89d-893c182e33b9"/>
    <ds:schemaRef ds:uri="a41f4434-db2c-4453-9db8-6b3b8bacc0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Rapport_1.dot</Template>
  <TotalTime>5</TotalTime>
  <Pages>20</Pages>
  <Words>5366</Words>
  <Characters>34427</Characters>
  <Application>Microsoft Office Word</Application>
  <DocSecurity>0</DocSecurity>
  <Lines>286</Lines>
  <Paragraphs>79</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39714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Alexandre LUCAS - RTIA</cp:lastModifiedBy>
  <cp:revision>7</cp:revision>
  <cp:lastPrinted>2014-11-19T14:39:00Z</cp:lastPrinted>
  <dcterms:created xsi:type="dcterms:W3CDTF">2025-07-08T13:56:00Z</dcterms:created>
  <dcterms:modified xsi:type="dcterms:W3CDTF">2025-07-08T15:17:00Z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0x010100AB0A4514F3C6C446BC52B0D6694D042B</vt:lpwstr>
  </property>
  <property fmtid="{D5CDD505-2E9C-101B-9397-08002B2CF9AE}" pid="3" name="MSIP_Label_defa4170-0d19-0005-0004-bc88714345d2_Enabled">
    <vt:lpwstr>true</vt:lpwstr>
  </property>
  <property fmtid="{D5CDD505-2E9C-101B-9397-08002B2CF9AE}" pid="4" name="MSIP_Label_defa4170-0d19-0005-0004-bc88714345d2_SetDate">
    <vt:lpwstr>2025-06-24T14:49:26Z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4d964970-8f68-4d82-b393-10273ef316d0</vt:lpwstr>
  </property>
  <property fmtid="{D5CDD505-2E9C-101B-9397-08002B2CF9AE}" pid="8" name="MSIP_Label_defa4170-0d19-0005-0004-bc88714345d2_ActionId">
    <vt:lpwstr>975865f3-33a0-4622-a8db-8d8ef55e4d0e</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MediaServiceImageTags">
    <vt:lpwstr/>
  </property>
</Properties>
</file>